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7A5B2D" w14:textId="77777777" w:rsidR="005E511D" w:rsidRPr="00C23010" w:rsidRDefault="005E511D" w:rsidP="005E511D">
      <w:pPr>
        <w:rPr>
          <w:rFonts w:asciiTheme="majorHAnsi" w:hAnsiTheme="majorHAnsi" w:cs="Times New Roman"/>
          <w:spacing w:val="-3"/>
          <w:szCs w:val="24"/>
        </w:rPr>
      </w:pPr>
      <w:bookmarkStart w:id="0" w:name="_Hlk131079590"/>
    </w:p>
    <w:p w14:paraId="263F626A" w14:textId="77777777" w:rsidR="005E511D" w:rsidRPr="00C23010" w:rsidRDefault="005E511D" w:rsidP="005E511D">
      <w:pPr>
        <w:rPr>
          <w:rFonts w:asciiTheme="majorHAnsi" w:hAnsiTheme="majorHAnsi" w:cs="Times New Roman"/>
          <w:spacing w:val="-3"/>
          <w:szCs w:val="24"/>
        </w:rPr>
      </w:pPr>
    </w:p>
    <w:p w14:paraId="7E0E2D4B" w14:textId="1E8D7A1E" w:rsidR="005E511D" w:rsidRPr="00C23010" w:rsidRDefault="008A3E78" w:rsidP="005E511D">
      <w:pPr>
        <w:rPr>
          <w:rFonts w:asciiTheme="majorHAnsi" w:hAnsiTheme="majorHAnsi" w:cs="Times New Roman"/>
          <w:szCs w:val="24"/>
        </w:rPr>
      </w:pPr>
      <w:r>
        <w:rPr>
          <w:rFonts w:asciiTheme="majorHAnsi" w:hAnsiTheme="majorHAnsi" w:cs="Times New Roman"/>
          <w:spacing w:val="-3"/>
          <w:szCs w:val="24"/>
        </w:rPr>
        <w:t>Amy Gorham</w:t>
      </w:r>
    </w:p>
    <w:p w14:paraId="00EC9DCC" w14:textId="2318DAB1" w:rsidR="005E511D" w:rsidRDefault="008A3E78" w:rsidP="005E511D">
      <w:pPr>
        <w:rPr>
          <w:rFonts w:asciiTheme="majorHAnsi" w:hAnsiTheme="majorHAnsi" w:cs="Times New Roman"/>
          <w:spacing w:val="-3"/>
          <w:szCs w:val="24"/>
        </w:rPr>
      </w:pPr>
      <w:r>
        <w:rPr>
          <w:rFonts w:asciiTheme="majorHAnsi" w:hAnsiTheme="majorHAnsi" w:cs="Times New Roman"/>
          <w:spacing w:val="-3"/>
          <w:szCs w:val="24"/>
        </w:rPr>
        <w:t>SNAP Administrator</w:t>
      </w:r>
    </w:p>
    <w:p w14:paraId="0C3158C9" w14:textId="35171F1E" w:rsidR="008A3E78" w:rsidRPr="00C23010" w:rsidRDefault="008A3E78" w:rsidP="005E511D">
      <w:pPr>
        <w:rPr>
          <w:rFonts w:asciiTheme="majorHAnsi" w:hAnsiTheme="majorHAnsi" w:cs="Times New Roman"/>
          <w:spacing w:val="-3"/>
          <w:szCs w:val="24"/>
        </w:rPr>
      </w:pPr>
      <w:r>
        <w:rPr>
          <w:rFonts w:asciiTheme="majorHAnsi" w:hAnsiTheme="majorHAnsi" w:cs="Times New Roman"/>
          <w:spacing w:val="-3"/>
          <w:szCs w:val="24"/>
        </w:rPr>
        <w:t>Economic Assistance</w:t>
      </w:r>
    </w:p>
    <w:p w14:paraId="106E3EDA" w14:textId="281074B5" w:rsidR="005E511D" w:rsidRPr="00C23010" w:rsidRDefault="008A3E78" w:rsidP="005E511D">
      <w:pPr>
        <w:rPr>
          <w:rFonts w:asciiTheme="majorHAnsi" w:hAnsiTheme="majorHAnsi" w:cs="Times New Roman"/>
          <w:spacing w:val="-3"/>
          <w:szCs w:val="24"/>
        </w:rPr>
      </w:pPr>
      <w:r>
        <w:rPr>
          <w:rFonts w:asciiTheme="majorHAnsi" w:hAnsiTheme="majorHAnsi" w:cs="Times New Roman"/>
          <w:spacing w:val="-3"/>
          <w:szCs w:val="24"/>
        </w:rPr>
        <w:t>Department of Social Services</w:t>
      </w:r>
    </w:p>
    <w:p w14:paraId="469C2D1C" w14:textId="593A3196" w:rsidR="005E511D" w:rsidRDefault="008A3E78" w:rsidP="005E511D">
      <w:pPr>
        <w:rPr>
          <w:rFonts w:asciiTheme="majorHAnsi" w:hAnsiTheme="majorHAnsi" w:cs="Times New Roman"/>
          <w:spacing w:val="-3"/>
          <w:szCs w:val="24"/>
        </w:rPr>
      </w:pPr>
      <w:r>
        <w:rPr>
          <w:rFonts w:asciiTheme="majorHAnsi" w:hAnsiTheme="majorHAnsi" w:cs="Times New Roman"/>
          <w:spacing w:val="-3"/>
          <w:szCs w:val="24"/>
        </w:rPr>
        <w:t>700 Governor’s Drive</w:t>
      </w:r>
    </w:p>
    <w:p w14:paraId="4ABFFA7B" w14:textId="4AD67D51" w:rsidR="008A3E78" w:rsidRPr="00C23010" w:rsidRDefault="008A3E78" w:rsidP="005E511D">
      <w:pPr>
        <w:rPr>
          <w:rFonts w:asciiTheme="majorHAnsi" w:hAnsiTheme="majorHAnsi" w:cs="Times New Roman"/>
          <w:szCs w:val="24"/>
        </w:rPr>
      </w:pPr>
      <w:r>
        <w:rPr>
          <w:rFonts w:asciiTheme="majorHAnsi" w:hAnsiTheme="majorHAnsi" w:cs="Times New Roman"/>
          <w:spacing w:val="-3"/>
          <w:szCs w:val="24"/>
        </w:rPr>
        <w:t>Pierre, South Dakota 57501</w:t>
      </w:r>
    </w:p>
    <w:bookmarkEnd w:id="0"/>
    <w:p w14:paraId="707B6635" w14:textId="77777777" w:rsidR="005E511D" w:rsidRPr="00C23010" w:rsidRDefault="005E511D" w:rsidP="005E511D">
      <w:pPr>
        <w:rPr>
          <w:rFonts w:asciiTheme="majorHAnsi" w:eastAsia="Calibri" w:hAnsiTheme="majorHAnsi" w:cs="Times New Roman"/>
          <w:szCs w:val="24"/>
        </w:rPr>
      </w:pPr>
    </w:p>
    <w:p w14:paraId="490CF3B1" w14:textId="20E44DDA" w:rsidR="005E511D" w:rsidRPr="00C23010" w:rsidRDefault="005E511D" w:rsidP="005E511D">
      <w:pPr>
        <w:rPr>
          <w:rFonts w:asciiTheme="majorHAnsi" w:hAnsiTheme="majorHAnsi" w:cs="Times New Roman"/>
          <w:szCs w:val="24"/>
        </w:rPr>
      </w:pPr>
      <w:r w:rsidRPr="00C23010">
        <w:rPr>
          <w:rFonts w:asciiTheme="majorHAnsi" w:hAnsiTheme="majorHAnsi"/>
          <w:szCs w:val="24"/>
        </w:rPr>
        <w:t xml:space="preserve">RE: Supplemental Nutrition Assistance Program (SNAP) – </w:t>
      </w:r>
      <w:r w:rsidR="008A3E78">
        <w:rPr>
          <w:rFonts w:asciiTheme="majorHAnsi" w:hAnsiTheme="majorHAnsi" w:cs="Times New Roman"/>
          <w:spacing w:val="-3"/>
          <w:szCs w:val="24"/>
        </w:rPr>
        <w:t>South Dakota</w:t>
      </w:r>
      <w:r w:rsidRPr="00C23010">
        <w:rPr>
          <w:rFonts w:asciiTheme="majorHAnsi" w:hAnsiTheme="majorHAnsi" w:cs="Times New Roman"/>
          <w:szCs w:val="24"/>
        </w:rPr>
        <w:t xml:space="preserve"> </w:t>
      </w:r>
      <w:r w:rsidRPr="00C23010">
        <w:rPr>
          <w:rFonts w:asciiTheme="majorHAnsi" w:hAnsiTheme="majorHAnsi"/>
          <w:szCs w:val="24"/>
        </w:rPr>
        <w:t xml:space="preserve">Request to Waive Able-Bodied Adults Without Dependents Time Limit – Initial – </w:t>
      </w:r>
      <w:r w:rsidR="008A3E78">
        <w:rPr>
          <w:rFonts w:asciiTheme="majorHAnsi" w:hAnsiTheme="majorHAnsi" w:cs="Times New Roman"/>
          <w:spacing w:val="-3"/>
          <w:szCs w:val="24"/>
        </w:rPr>
        <w:t>Approval</w:t>
      </w:r>
    </w:p>
    <w:p w14:paraId="10EDB1A2" w14:textId="77777777" w:rsidR="005E511D" w:rsidRPr="00C23010" w:rsidRDefault="005E511D" w:rsidP="005E511D">
      <w:pPr>
        <w:rPr>
          <w:rFonts w:asciiTheme="majorHAnsi" w:hAnsiTheme="majorHAnsi"/>
          <w:szCs w:val="24"/>
        </w:rPr>
      </w:pPr>
    </w:p>
    <w:p w14:paraId="09C44FA6" w14:textId="11604471" w:rsidR="005E511D" w:rsidRPr="00C23010" w:rsidRDefault="005E511D" w:rsidP="005E511D">
      <w:pPr>
        <w:rPr>
          <w:rFonts w:asciiTheme="majorHAnsi" w:hAnsiTheme="majorHAnsi" w:cs="Times New Roman"/>
          <w:szCs w:val="24"/>
        </w:rPr>
      </w:pPr>
      <w:r w:rsidRPr="00C23010">
        <w:rPr>
          <w:rFonts w:asciiTheme="majorHAnsi" w:hAnsiTheme="majorHAnsi"/>
          <w:szCs w:val="24"/>
        </w:rPr>
        <w:t xml:space="preserve">Dear </w:t>
      </w:r>
      <w:r w:rsidR="008A3E78">
        <w:rPr>
          <w:rFonts w:asciiTheme="majorHAnsi" w:hAnsiTheme="majorHAnsi" w:cs="Times New Roman"/>
          <w:spacing w:val="-3"/>
          <w:szCs w:val="24"/>
        </w:rPr>
        <w:t>Administrator Gorham</w:t>
      </w:r>
      <w:r w:rsidRPr="00C23010">
        <w:rPr>
          <w:rFonts w:asciiTheme="majorHAnsi" w:hAnsiTheme="majorHAnsi" w:cs="Times New Roman"/>
          <w:spacing w:val="-3"/>
          <w:szCs w:val="24"/>
        </w:rPr>
        <w:t>:</w:t>
      </w:r>
    </w:p>
    <w:p w14:paraId="4B3044D5" w14:textId="77777777" w:rsidR="005E511D" w:rsidRPr="00C23010" w:rsidRDefault="005E511D" w:rsidP="005E511D">
      <w:pPr>
        <w:rPr>
          <w:rFonts w:asciiTheme="majorHAnsi" w:hAnsiTheme="majorHAnsi"/>
          <w:szCs w:val="24"/>
        </w:rPr>
      </w:pPr>
    </w:p>
    <w:p w14:paraId="15CD7BB2" w14:textId="717E7413"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 xml:space="preserve">This is in response to the </w:t>
      </w:r>
      <w:r w:rsidR="008A3E78">
        <w:rPr>
          <w:rFonts w:asciiTheme="majorHAnsi" w:hAnsiTheme="majorHAnsi" w:cs="Times New Roman"/>
          <w:spacing w:val="-3"/>
          <w:szCs w:val="24"/>
        </w:rPr>
        <w:t>South Dakota Department of Social Services</w:t>
      </w:r>
      <w:r w:rsidRPr="00C23010">
        <w:rPr>
          <w:rFonts w:asciiTheme="majorHAnsi" w:hAnsiTheme="majorHAnsi" w:cs="Times New Roman"/>
          <w:szCs w:val="24"/>
        </w:rPr>
        <w:t xml:space="preserve">’ </w:t>
      </w:r>
      <w:r w:rsidR="008A3E78">
        <w:rPr>
          <w:rFonts w:asciiTheme="majorHAnsi" w:hAnsiTheme="majorHAnsi" w:cs="Times New Roman"/>
          <w:spacing w:val="-3"/>
          <w:szCs w:val="24"/>
        </w:rPr>
        <w:t>July 8, 2024</w:t>
      </w:r>
      <w:r w:rsidRPr="00C23010">
        <w:rPr>
          <w:rFonts w:asciiTheme="majorHAnsi" w:hAnsiTheme="majorHAnsi" w:cs="Times New Roman"/>
          <w:spacing w:val="-3"/>
          <w:szCs w:val="24"/>
        </w:rPr>
        <w:t>,</w:t>
      </w:r>
      <w:r w:rsidRPr="00C23010">
        <w:rPr>
          <w:rFonts w:asciiTheme="majorHAnsi" w:hAnsiTheme="majorHAnsi" w:cs="Times New Roman"/>
          <w:szCs w:val="24"/>
        </w:rPr>
        <w:t xml:space="preserve"> request to waive the Supplemental Nutrition Assistance Program (SNAP) time limit for able-bodied adults without dependents (ABAWDs). The attached waiver response includes the approved areas, the supporting evidence used, and the conditions of approval. </w:t>
      </w:r>
    </w:p>
    <w:p w14:paraId="070F06C0" w14:textId="77777777" w:rsidR="005E511D" w:rsidRPr="00C23010" w:rsidRDefault="005E511D" w:rsidP="005E511D">
      <w:pPr>
        <w:rPr>
          <w:rFonts w:asciiTheme="majorHAnsi" w:hAnsiTheme="majorHAnsi" w:cs="Times New Roman"/>
          <w:szCs w:val="24"/>
        </w:rPr>
      </w:pPr>
    </w:p>
    <w:p w14:paraId="6682B83C"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The Food and Nutrition Service (FNS) also reminds the State agency that it must measure the 3-year period and track ABAWDs on a continuous basis, even in areas under a waiver. The State must continue tracking so that the State will be ready to transition off the waiver when it expires and reintroduce the time limit. Please contact your Regional Office representative with any questions.</w:t>
      </w:r>
    </w:p>
    <w:p w14:paraId="3FE2B063" w14:textId="77777777" w:rsidR="005E511D" w:rsidRPr="00C23010" w:rsidRDefault="005E511D" w:rsidP="005E511D">
      <w:pPr>
        <w:rPr>
          <w:rFonts w:asciiTheme="majorHAnsi" w:hAnsiTheme="majorHAnsi" w:cs="Times New Roman"/>
          <w:szCs w:val="24"/>
        </w:rPr>
      </w:pPr>
    </w:p>
    <w:p w14:paraId="76959097"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Sincerely,</w:t>
      </w:r>
    </w:p>
    <w:p w14:paraId="62D8EDC2" w14:textId="77777777" w:rsidR="005E511D" w:rsidRPr="00C23010" w:rsidRDefault="005E511D" w:rsidP="005E511D">
      <w:pPr>
        <w:rPr>
          <w:rFonts w:asciiTheme="majorHAnsi" w:hAnsiTheme="majorHAnsi" w:cs="Times New Roman"/>
          <w:szCs w:val="24"/>
        </w:rPr>
      </w:pPr>
    </w:p>
    <w:p w14:paraId="372623E3" w14:textId="77777777" w:rsidR="005E511D" w:rsidRPr="00C23010" w:rsidRDefault="005E511D" w:rsidP="005E511D">
      <w:pPr>
        <w:rPr>
          <w:rFonts w:asciiTheme="majorHAnsi" w:hAnsiTheme="majorHAnsi" w:cs="Times New Roman"/>
          <w:szCs w:val="24"/>
        </w:rPr>
      </w:pPr>
    </w:p>
    <w:p w14:paraId="4D3B9155" w14:textId="77777777" w:rsidR="005E511D" w:rsidRPr="00C23010" w:rsidRDefault="005E511D" w:rsidP="005E511D">
      <w:pPr>
        <w:rPr>
          <w:rFonts w:asciiTheme="majorHAnsi" w:hAnsiTheme="majorHAnsi" w:cs="Times New Roman"/>
          <w:szCs w:val="24"/>
        </w:rPr>
      </w:pPr>
    </w:p>
    <w:p w14:paraId="014349DE" w14:textId="77777777" w:rsidR="005E511D" w:rsidRPr="00C23010" w:rsidRDefault="005E511D" w:rsidP="005E511D">
      <w:pPr>
        <w:rPr>
          <w:rFonts w:asciiTheme="majorHAnsi" w:hAnsiTheme="majorHAnsi" w:cs="Times New Roman"/>
          <w:szCs w:val="24"/>
        </w:rPr>
      </w:pPr>
    </w:p>
    <w:p w14:paraId="0D7570EA" w14:textId="77777777" w:rsidR="005E511D" w:rsidRPr="00C23010" w:rsidRDefault="005E511D" w:rsidP="005E511D">
      <w:pPr>
        <w:rPr>
          <w:rFonts w:asciiTheme="majorHAnsi" w:eastAsia="Calibri" w:hAnsiTheme="majorHAnsi"/>
          <w:szCs w:val="24"/>
        </w:rPr>
      </w:pPr>
      <w:bookmarkStart w:id="1" w:name="_Hlk106292846"/>
      <w:r w:rsidRPr="00C23010">
        <w:rPr>
          <w:rFonts w:asciiTheme="majorHAnsi" w:eastAsia="Calibri" w:hAnsiTheme="majorHAnsi"/>
          <w:szCs w:val="24"/>
        </w:rPr>
        <w:t>Catrina L. Kamau</w:t>
      </w:r>
    </w:p>
    <w:p w14:paraId="6D797B60" w14:textId="77777777" w:rsidR="005E511D" w:rsidRPr="00C23010" w:rsidRDefault="005E511D" w:rsidP="005E511D">
      <w:pPr>
        <w:rPr>
          <w:rFonts w:asciiTheme="majorHAnsi" w:eastAsia="Calibri" w:hAnsiTheme="majorHAnsi"/>
          <w:szCs w:val="24"/>
        </w:rPr>
      </w:pPr>
      <w:r w:rsidRPr="00C23010">
        <w:rPr>
          <w:rFonts w:asciiTheme="majorHAnsi" w:eastAsia="Calibri" w:hAnsiTheme="majorHAnsi"/>
          <w:szCs w:val="24"/>
        </w:rPr>
        <w:t>Chief</w:t>
      </w:r>
    </w:p>
    <w:p w14:paraId="687F0A52" w14:textId="77777777" w:rsidR="005E511D" w:rsidRPr="00C23010" w:rsidRDefault="005E511D" w:rsidP="005E511D">
      <w:pPr>
        <w:rPr>
          <w:rFonts w:asciiTheme="majorHAnsi" w:eastAsia="Calibri" w:hAnsiTheme="majorHAnsi"/>
          <w:szCs w:val="24"/>
        </w:rPr>
      </w:pPr>
      <w:r w:rsidRPr="00C23010">
        <w:rPr>
          <w:rFonts w:asciiTheme="majorHAnsi" w:eastAsia="Calibri" w:hAnsiTheme="majorHAnsi"/>
          <w:szCs w:val="24"/>
        </w:rPr>
        <w:t>Certification Policy Branch</w:t>
      </w:r>
    </w:p>
    <w:p w14:paraId="6CBBD85C" w14:textId="77777777" w:rsidR="005E511D" w:rsidRPr="00C23010" w:rsidRDefault="005E511D" w:rsidP="005E511D">
      <w:pPr>
        <w:rPr>
          <w:rFonts w:asciiTheme="majorHAnsi" w:eastAsia="Calibri" w:hAnsiTheme="majorHAnsi"/>
          <w:szCs w:val="24"/>
        </w:rPr>
      </w:pPr>
      <w:r w:rsidRPr="00C23010">
        <w:rPr>
          <w:rFonts w:asciiTheme="majorHAnsi" w:eastAsia="Calibri" w:hAnsiTheme="majorHAnsi"/>
          <w:szCs w:val="24"/>
        </w:rPr>
        <w:t>Program Development Division</w:t>
      </w:r>
    </w:p>
    <w:bookmarkEnd w:id="1"/>
    <w:p w14:paraId="7D6822D3" w14:textId="77777777" w:rsidR="005E511D" w:rsidRPr="00C23010" w:rsidRDefault="005E511D" w:rsidP="005E511D">
      <w:pPr>
        <w:rPr>
          <w:rFonts w:asciiTheme="majorHAnsi" w:hAnsiTheme="majorHAnsi" w:cs="Times New Roman"/>
          <w:szCs w:val="24"/>
        </w:rPr>
      </w:pPr>
    </w:p>
    <w:p w14:paraId="1F0CFDF4"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t>Enclosure</w:t>
      </w:r>
    </w:p>
    <w:p w14:paraId="50773283" w14:textId="77777777" w:rsidR="005E511D" w:rsidRPr="00C23010" w:rsidRDefault="005E511D" w:rsidP="005E511D">
      <w:pPr>
        <w:rPr>
          <w:rFonts w:asciiTheme="majorHAnsi" w:hAnsiTheme="majorHAnsi" w:cs="Times New Roman"/>
          <w:szCs w:val="24"/>
        </w:rPr>
      </w:pPr>
    </w:p>
    <w:p w14:paraId="07D9A043" w14:textId="77777777" w:rsidR="005E511D" w:rsidRPr="00C23010" w:rsidRDefault="005E511D" w:rsidP="005E511D">
      <w:pPr>
        <w:rPr>
          <w:rFonts w:asciiTheme="majorHAnsi" w:hAnsiTheme="majorHAnsi" w:cs="Times New Roman"/>
          <w:szCs w:val="24"/>
        </w:rPr>
      </w:pPr>
    </w:p>
    <w:p w14:paraId="42E5E78E" w14:textId="77777777" w:rsidR="005E511D" w:rsidRPr="00C23010" w:rsidRDefault="005E511D" w:rsidP="005E511D">
      <w:pPr>
        <w:spacing w:before="240" w:after="160" w:line="259" w:lineRule="auto"/>
        <w:ind w:left="720"/>
        <w:rPr>
          <w:rFonts w:asciiTheme="majorHAnsi" w:hAnsiTheme="majorHAnsi" w:cs="Times New Roman"/>
          <w:b/>
          <w:bCs/>
          <w:szCs w:val="24"/>
        </w:rPr>
      </w:pPr>
      <w:r w:rsidRPr="00C23010">
        <w:rPr>
          <w:rFonts w:asciiTheme="majorHAnsi" w:hAnsiTheme="majorHAnsi" w:cs="Times New Roman"/>
          <w:b/>
          <w:bCs/>
          <w:szCs w:val="24"/>
        </w:rPr>
        <w:br w:type="page"/>
      </w:r>
    </w:p>
    <w:p w14:paraId="08F11BCA" w14:textId="77777777" w:rsidR="005E511D" w:rsidRPr="00C23010" w:rsidRDefault="005E511D" w:rsidP="005E511D">
      <w:pPr>
        <w:rPr>
          <w:rFonts w:asciiTheme="majorHAnsi" w:hAnsiTheme="majorHAnsi" w:cs="Times New Roman"/>
          <w:szCs w:val="24"/>
        </w:rPr>
      </w:pPr>
      <w:r w:rsidRPr="00C23010">
        <w:rPr>
          <w:rFonts w:asciiTheme="majorHAnsi" w:hAnsiTheme="majorHAnsi" w:cs="Times New Roman"/>
          <w:szCs w:val="24"/>
        </w:rPr>
        <w:lastRenderedPageBreak/>
        <w:t>Enclosure</w:t>
      </w:r>
    </w:p>
    <w:p w14:paraId="24C3C8C2" w14:textId="77777777" w:rsidR="005E511D" w:rsidRPr="00C23010" w:rsidRDefault="005E511D" w:rsidP="005E511D">
      <w:pPr>
        <w:rPr>
          <w:rFonts w:asciiTheme="majorHAnsi" w:hAnsiTheme="majorHAnsi" w:cs="Times New Roman"/>
          <w:b/>
          <w:bCs/>
          <w:szCs w:val="24"/>
        </w:rPr>
      </w:pPr>
    </w:p>
    <w:p w14:paraId="05F9930C" w14:textId="77777777" w:rsidR="005E511D" w:rsidRPr="00C23010" w:rsidRDefault="005E511D" w:rsidP="005E511D">
      <w:pPr>
        <w:jc w:val="center"/>
        <w:rPr>
          <w:rFonts w:asciiTheme="majorHAnsi" w:hAnsiTheme="majorHAnsi"/>
          <w:b/>
          <w:bCs/>
          <w:szCs w:val="24"/>
        </w:rPr>
      </w:pPr>
      <w:bookmarkStart w:id="2" w:name="_Hlk106298107"/>
      <w:r w:rsidRPr="00C23010">
        <w:rPr>
          <w:rFonts w:asciiTheme="majorHAnsi" w:hAnsiTheme="majorHAnsi"/>
          <w:b/>
          <w:bCs/>
          <w:szCs w:val="24"/>
        </w:rPr>
        <w:t xml:space="preserve">ABLE-BODIED ADULTS WITHOUT DEPENDENTS (ABAWD) </w:t>
      </w:r>
      <w:bookmarkEnd w:id="2"/>
    </w:p>
    <w:p w14:paraId="528ADB4C" w14:textId="77777777" w:rsidR="005E511D" w:rsidRPr="00C23010" w:rsidRDefault="005E511D" w:rsidP="005E511D">
      <w:pPr>
        <w:jc w:val="center"/>
        <w:rPr>
          <w:rFonts w:asciiTheme="majorHAnsi" w:hAnsiTheme="majorHAnsi"/>
          <w:b/>
          <w:bCs/>
          <w:szCs w:val="24"/>
        </w:rPr>
      </w:pPr>
      <w:r w:rsidRPr="00C23010">
        <w:rPr>
          <w:rFonts w:asciiTheme="majorHAnsi" w:hAnsiTheme="majorHAnsi"/>
          <w:b/>
          <w:bCs/>
          <w:szCs w:val="24"/>
        </w:rPr>
        <w:t>WAIVER RESPONSE</w:t>
      </w:r>
    </w:p>
    <w:p w14:paraId="340BC555" w14:textId="77777777" w:rsidR="005E511D" w:rsidRPr="00C23010" w:rsidRDefault="005E511D" w:rsidP="005E511D">
      <w:pPr>
        <w:contextualSpacing/>
        <w:rPr>
          <w:rFonts w:asciiTheme="majorHAnsi" w:hAnsiTheme="majorHAnsi"/>
          <w:szCs w:val="24"/>
        </w:rPr>
      </w:pPr>
    </w:p>
    <w:p w14:paraId="429E15BC" w14:textId="2C188454"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Request Type: </w:t>
      </w:r>
      <w:r w:rsidR="008A3E78">
        <w:rPr>
          <w:rFonts w:asciiTheme="majorHAnsi" w:hAnsiTheme="majorHAnsi" w:cs="Times New Roman"/>
          <w:spacing w:val="-3"/>
          <w:szCs w:val="24"/>
        </w:rPr>
        <w:t>Initial</w:t>
      </w:r>
      <w:r w:rsidRPr="00C23010">
        <w:rPr>
          <w:rFonts w:asciiTheme="majorHAnsi" w:hAnsiTheme="majorHAnsi" w:cs="Times New Roman"/>
          <w:szCs w:val="24"/>
        </w:rPr>
        <w:t xml:space="preserve"> </w:t>
      </w:r>
    </w:p>
    <w:p w14:paraId="45B4AE8E" w14:textId="77777777" w:rsidR="005E511D" w:rsidRPr="00C23010" w:rsidRDefault="005E511D" w:rsidP="005E511D">
      <w:pPr>
        <w:rPr>
          <w:rFonts w:asciiTheme="majorHAnsi" w:hAnsiTheme="majorHAnsi"/>
          <w:szCs w:val="24"/>
        </w:rPr>
      </w:pPr>
    </w:p>
    <w:p w14:paraId="3F994E95"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Statutory Citation:</w:t>
      </w:r>
      <w:r w:rsidRPr="00C23010">
        <w:rPr>
          <w:rFonts w:asciiTheme="majorHAnsi" w:hAnsiTheme="majorHAnsi"/>
          <w:szCs w:val="24"/>
        </w:rPr>
        <w:t xml:space="preserve"> Section 6(o) of the Food and Nutrition Act of 2008</w:t>
      </w:r>
    </w:p>
    <w:p w14:paraId="77689187" w14:textId="77777777" w:rsidR="005E511D" w:rsidRPr="00C23010" w:rsidRDefault="005E511D" w:rsidP="005E511D">
      <w:pPr>
        <w:rPr>
          <w:rFonts w:asciiTheme="majorHAnsi" w:hAnsiTheme="majorHAnsi"/>
          <w:szCs w:val="24"/>
        </w:rPr>
      </w:pPr>
    </w:p>
    <w:p w14:paraId="01A3DB5D"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Regulatory Citation:</w:t>
      </w:r>
      <w:r w:rsidRPr="00C23010">
        <w:rPr>
          <w:rFonts w:asciiTheme="majorHAnsi" w:hAnsiTheme="majorHAnsi"/>
          <w:szCs w:val="24"/>
        </w:rPr>
        <w:t xml:space="preserve"> 7 CFR 273.24</w:t>
      </w:r>
    </w:p>
    <w:p w14:paraId="062320E2" w14:textId="77777777" w:rsidR="005E511D" w:rsidRPr="00C23010" w:rsidRDefault="005E511D" w:rsidP="005E511D">
      <w:pPr>
        <w:rPr>
          <w:rFonts w:asciiTheme="majorHAnsi" w:hAnsiTheme="majorHAnsi"/>
          <w:szCs w:val="24"/>
        </w:rPr>
      </w:pPr>
    </w:p>
    <w:p w14:paraId="0CB12405" w14:textId="200B3558"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State: </w:t>
      </w:r>
      <w:r w:rsidR="008A3E78">
        <w:rPr>
          <w:rFonts w:asciiTheme="majorHAnsi" w:hAnsiTheme="majorHAnsi" w:cs="Times New Roman"/>
          <w:spacing w:val="-3"/>
          <w:szCs w:val="24"/>
        </w:rPr>
        <w:t>South Dakota</w:t>
      </w:r>
      <w:r w:rsidRPr="00C23010">
        <w:rPr>
          <w:rFonts w:asciiTheme="majorHAnsi" w:hAnsiTheme="majorHAnsi" w:cs="Times New Roman"/>
          <w:szCs w:val="24"/>
        </w:rPr>
        <w:t xml:space="preserve"> </w:t>
      </w:r>
    </w:p>
    <w:p w14:paraId="02BF8F59" w14:textId="77777777" w:rsidR="005E511D" w:rsidRPr="00C23010" w:rsidRDefault="005E511D" w:rsidP="005E511D">
      <w:pPr>
        <w:rPr>
          <w:rFonts w:asciiTheme="majorHAnsi" w:hAnsiTheme="majorHAnsi"/>
          <w:szCs w:val="24"/>
        </w:rPr>
      </w:pPr>
    </w:p>
    <w:p w14:paraId="09EAEE08" w14:textId="070DDCF6"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Food and Nutrition Service (FNS) Region: </w:t>
      </w:r>
      <w:r w:rsidR="008A3E78">
        <w:rPr>
          <w:rFonts w:asciiTheme="majorHAnsi" w:hAnsiTheme="majorHAnsi" w:cs="Times New Roman"/>
          <w:spacing w:val="-3"/>
          <w:szCs w:val="24"/>
        </w:rPr>
        <w:t>Mountain Plains</w:t>
      </w:r>
      <w:r w:rsidRPr="00C23010">
        <w:rPr>
          <w:rFonts w:asciiTheme="majorHAnsi" w:hAnsiTheme="majorHAnsi" w:cs="Times New Roman"/>
          <w:szCs w:val="24"/>
        </w:rPr>
        <w:t xml:space="preserve"> </w:t>
      </w:r>
    </w:p>
    <w:p w14:paraId="14BA6463" w14:textId="77777777" w:rsidR="005E511D" w:rsidRPr="00C23010" w:rsidRDefault="005E511D" w:rsidP="005E511D">
      <w:pPr>
        <w:rPr>
          <w:rFonts w:asciiTheme="majorHAnsi" w:hAnsiTheme="majorHAnsi"/>
          <w:szCs w:val="24"/>
        </w:rPr>
      </w:pPr>
    </w:p>
    <w:p w14:paraId="4DA9DE76"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Requirement:</w:t>
      </w:r>
      <w:r w:rsidRPr="00C23010">
        <w:rPr>
          <w:rFonts w:asciiTheme="majorHAnsi" w:hAnsiTheme="majorHAnsi"/>
          <w:szCs w:val="24"/>
        </w:rPr>
        <w:t xml:space="preserve"> Section 6(o) of the Food and Nutrition Act of 2008 and regulations at 7 CFR 273.24 provide that no individual shall be eligible to participate in the Supplemental Nutrition Assistance Program (SNAP) as a member of any household if the individual received program benefits for more than 3 months during any 3-year period in which the individual was subject to but did not comply with the ABAWD work requirement. Section 6(o) and 7 CFR 273.24 also provide that, upon the request of the State agency, the Secretary may waive the applicability of the 3-month ABAWD time limit for any group of individuals in the State if the Secretary makes a determination that the area in which the individuals reside has an unemployment rate of over 10 percent, or does not have a sufficient number of jobs to provide employment for the individuals.</w:t>
      </w:r>
    </w:p>
    <w:p w14:paraId="08C833F4" w14:textId="77777777" w:rsidR="005E511D" w:rsidRPr="00C23010" w:rsidRDefault="005E511D" w:rsidP="005E511D">
      <w:pPr>
        <w:rPr>
          <w:rFonts w:asciiTheme="majorHAnsi" w:hAnsiTheme="majorHAnsi"/>
          <w:szCs w:val="24"/>
        </w:rPr>
      </w:pPr>
    </w:p>
    <w:p w14:paraId="368F25DF" w14:textId="446B2160" w:rsidR="005E511D" w:rsidRPr="008A3E78" w:rsidRDefault="005E511D" w:rsidP="008A3E78">
      <w:pPr>
        <w:pStyle w:val="ListParagraph"/>
        <w:numPr>
          <w:ilvl w:val="0"/>
          <w:numId w:val="11"/>
        </w:numPr>
        <w:contextualSpacing/>
        <w:rPr>
          <w:rFonts w:asciiTheme="majorHAnsi" w:eastAsia="Calibri" w:hAnsiTheme="majorHAnsi" w:cs="Times New Roman"/>
          <w:szCs w:val="24"/>
        </w:rPr>
      </w:pPr>
      <w:r w:rsidRPr="00C23010">
        <w:rPr>
          <w:rFonts w:asciiTheme="majorHAnsi" w:hAnsiTheme="majorHAnsi"/>
          <w:b/>
          <w:bCs/>
          <w:szCs w:val="24"/>
        </w:rPr>
        <w:t>Requested Area(s) and Support:</w:t>
      </w:r>
      <w:r w:rsidRPr="00C23010">
        <w:rPr>
          <w:rFonts w:asciiTheme="majorHAnsi" w:hAnsiTheme="majorHAnsi"/>
          <w:szCs w:val="24"/>
        </w:rPr>
        <w:t xml:space="preserve"> </w:t>
      </w:r>
      <w:r w:rsidRPr="008A3E78">
        <w:rPr>
          <w:rFonts w:asciiTheme="majorHAnsi" w:eastAsia="Calibri" w:hAnsiTheme="majorHAnsi" w:cs="Times New Roman"/>
          <w:szCs w:val="24"/>
        </w:rPr>
        <w:t xml:space="preserve">The State agency requested to waive the ABAWD time limit in </w:t>
      </w:r>
      <w:commentRangeStart w:id="3"/>
      <w:commentRangeStart w:id="4"/>
      <w:ins w:id="5" w:author="Kristen Halverson" w:date="2024-08-07T15:09:00Z" w16du:dateUtc="2024-08-07T19:09:00Z">
        <w:r w:rsidR="009E3750">
          <w:rPr>
            <w:rFonts w:asciiTheme="majorHAnsi" w:hAnsiTheme="majorHAnsi" w:cs="Times New Roman"/>
            <w:spacing w:val="-3"/>
            <w:szCs w:val="24"/>
          </w:rPr>
          <w:t>seven</w:t>
        </w:r>
      </w:ins>
      <w:del w:id="6" w:author="Kristen Halverson" w:date="2024-08-07T15:09:00Z" w16du:dateUtc="2024-08-07T19:09:00Z">
        <w:r w:rsidR="008A3E78" w:rsidRPr="008A3E78" w:rsidDel="009E3750">
          <w:rPr>
            <w:rFonts w:asciiTheme="majorHAnsi" w:hAnsiTheme="majorHAnsi" w:cs="Times New Roman"/>
            <w:spacing w:val="-3"/>
            <w:szCs w:val="24"/>
          </w:rPr>
          <w:delText>nine</w:delText>
        </w:r>
      </w:del>
      <w:r w:rsidR="008A3E78" w:rsidRPr="008A3E78">
        <w:rPr>
          <w:rFonts w:asciiTheme="majorHAnsi" w:hAnsiTheme="majorHAnsi" w:cs="Times New Roman"/>
          <w:spacing w:val="-3"/>
          <w:szCs w:val="24"/>
        </w:rPr>
        <w:t xml:space="preserve"> counties</w:t>
      </w:r>
      <w:commentRangeEnd w:id="3"/>
      <w:r w:rsidR="009E3750">
        <w:rPr>
          <w:rStyle w:val="CommentReference"/>
        </w:rPr>
        <w:commentReference w:id="3"/>
      </w:r>
      <w:commentRangeEnd w:id="4"/>
      <w:r w:rsidR="007343D8">
        <w:rPr>
          <w:rStyle w:val="CommentReference"/>
        </w:rPr>
        <w:commentReference w:id="4"/>
      </w:r>
      <w:r w:rsidR="008A3E78" w:rsidRPr="008A3E78">
        <w:rPr>
          <w:rFonts w:asciiTheme="majorHAnsi" w:hAnsiTheme="majorHAnsi" w:cs="Times New Roman"/>
          <w:spacing w:val="-3"/>
          <w:szCs w:val="24"/>
        </w:rPr>
        <w:t xml:space="preserve"> and six reservations </w:t>
      </w:r>
      <w:r w:rsidRPr="008A3E78">
        <w:rPr>
          <w:rFonts w:asciiTheme="majorHAnsi" w:eastAsia="Calibri" w:hAnsiTheme="majorHAnsi" w:cs="Times New Roman"/>
          <w:szCs w:val="24"/>
        </w:rPr>
        <w:t xml:space="preserve">from </w:t>
      </w:r>
      <w:r w:rsidR="008A3E78" w:rsidRPr="008A3E78">
        <w:rPr>
          <w:rFonts w:asciiTheme="majorHAnsi" w:hAnsiTheme="majorHAnsi" w:cs="Times New Roman"/>
          <w:spacing w:val="-3"/>
          <w:szCs w:val="24"/>
        </w:rPr>
        <w:t>October 1, 2024</w:t>
      </w:r>
      <w:r w:rsidRPr="008A3E78">
        <w:rPr>
          <w:rFonts w:asciiTheme="majorHAnsi" w:eastAsia="Calibri" w:hAnsiTheme="majorHAnsi" w:cs="Times New Roman"/>
          <w:szCs w:val="24"/>
        </w:rPr>
        <w:t xml:space="preserve">, to </w:t>
      </w:r>
      <w:r w:rsidR="008A3E78" w:rsidRPr="008A3E78">
        <w:rPr>
          <w:rFonts w:asciiTheme="majorHAnsi" w:hAnsiTheme="majorHAnsi" w:cs="Times New Roman"/>
          <w:spacing w:val="-3"/>
          <w:szCs w:val="24"/>
        </w:rPr>
        <w:t>September 30, 2025</w:t>
      </w:r>
      <w:r w:rsidRPr="008A3E78">
        <w:rPr>
          <w:rFonts w:asciiTheme="majorHAnsi" w:eastAsia="Calibri" w:hAnsiTheme="majorHAnsi" w:cs="Times New Roman"/>
          <w:szCs w:val="24"/>
        </w:rPr>
        <w:t>.</w:t>
      </w:r>
    </w:p>
    <w:p w14:paraId="226A977C" w14:textId="77777777" w:rsidR="008A3E78" w:rsidRDefault="008A3E78" w:rsidP="005E511D">
      <w:pPr>
        <w:pStyle w:val="ListParagraph"/>
        <w:numPr>
          <w:ilvl w:val="0"/>
          <w:numId w:val="0"/>
        </w:numPr>
        <w:ind w:left="720"/>
        <w:rPr>
          <w:rFonts w:asciiTheme="majorHAnsi" w:eastAsia="Calibri" w:hAnsiTheme="majorHAnsi" w:cs="Times New Roman"/>
          <w:szCs w:val="24"/>
          <w:u w:val="single"/>
        </w:rPr>
      </w:pPr>
    </w:p>
    <w:p w14:paraId="241D5331" w14:textId="182AD80C" w:rsidR="005E511D" w:rsidRPr="00C23010"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w:t>
      </w:r>
      <w:r w:rsidR="00485D61">
        <w:rPr>
          <w:rFonts w:asciiTheme="majorHAnsi" w:eastAsia="Calibri" w:hAnsiTheme="majorHAnsi" w:cs="Times New Roman"/>
          <w:szCs w:val="24"/>
        </w:rPr>
        <w:t xml:space="preserve">for one county </w:t>
      </w:r>
      <w:r w:rsidRPr="00C23010">
        <w:rPr>
          <w:rFonts w:asciiTheme="majorHAnsi" w:eastAsia="Calibri" w:hAnsiTheme="majorHAnsi" w:cs="Times New Roman"/>
          <w:szCs w:val="24"/>
        </w:rPr>
        <w:t xml:space="preserve">based upon the </w:t>
      </w:r>
      <w:r w:rsidR="00485D61">
        <w:rPr>
          <w:rFonts w:asciiTheme="majorHAnsi" w:hAnsiTheme="majorHAnsi" w:cs="Times New Roman"/>
          <w:spacing w:val="-3"/>
          <w:szCs w:val="24"/>
        </w:rPr>
        <w:t>county</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having an average unemployment rate 20 percent above the national average for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sidR="00485D61">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sidR="00485D61">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sidR="00485D61">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requested areas was </w:t>
      </w:r>
      <w:r w:rsidR="00485D61">
        <w:rPr>
          <w:rFonts w:asciiTheme="majorHAnsi" w:hAnsiTheme="majorHAnsi" w:cs="Times New Roman"/>
          <w:spacing w:val="-3"/>
          <w:szCs w:val="24"/>
        </w:rPr>
        <w:t>4.5</w:t>
      </w:r>
      <w:r w:rsidRPr="00C23010">
        <w:rPr>
          <w:rFonts w:asciiTheme="majorHAnsi" w:eastAsia="Calibri" w:hAnsiTheme="majorHAnsi" w:cs="Times New Roman"/>
          <w:szCs w:val="24"/>
        </w:rPr>
        <w:t xml:space="preserve"> percent during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1)</w:t>
      </w:r>
    </w:p>
    <w:p w14:paraId="140D3A72"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5A87F15E" w14:textId="3A1F3A09"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sidR="00485D61">
        <w:rPr>
          <w:rFonts w:asciiTheme="majorHAnsi" w:hAnsiTheme="majorHAnsi" w:cs="Times New Roman"/>
          <w:color w:val="auto"/>
          <w:spacing w:val="-3"/>
          <w:szCs w:val="24"/>
        </w:rPr>
        <w:t>1</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County</w:t>
      </w:r>
      <w:r w:rsidRPr="00C23010">
        <w:rPr>
          <w:rFonts w:asciiTheme="majorHAnsi" w:eastAsiaTheme="majorEastAsia" w:hAnsiTheme="majorHAnsi" w:cs="Times New Roman"/>
          <w:color w:val="auto"/>
          <w:szCs w:val="24"/>
        </w:rPr>
        <w:t xml:space="preserve"> (Bureau of Labor Statistics Local Area Unemployment Data, </w:t>
      </w:r>
      <w:r w:rsidR="00485D61">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5935"/>
        <w:gridCol w:w="2335"/>
      </w:tblGrid>
      <w:tr w:rsidR="005E511D" w:rsidRPr="00C23010" w14:paraId="35309EE2" w14:textId="77777777" w:rsidTr="00733F3C">
        <w:tc>
          <w:tcPr>
            <w:tcW w:w="5935" w:type="dxa"/>
          </w:tcPr>
          <w:p w14:paraId="2C4387B4" w14:textId="77C7B995" w:rsidR="005E511D" w:rsidRPr="00C23010" w:rsidRDefault="00485D61" w:rsidP="005E511D">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County</w:t>
            </w:r>
          </w:p>
        </w:tc>
        <w:tc>
          <w:tcPr>
            <w:tcW w:w="2335" w:type="dxa"/>
          </w:tcPr>
          <w:p w14:paraId="35B9D517"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Unemployment Rate</w:t>
            </w:r>
          </w:p>
        </w:tc>
      </w:tr>
      <w:tr w:rsidR="005E511D" w:rsidRPr="00C23010" w14:paraId="09B5D6DA" w14:textId="77777777" w:rsidTr="00733F3C">
        <w:tc>
          <w:tcPr>
            <w:tcW w:w="5935" w:type="dxa"/>
          </w:tcPr>
          <w:p w14:paraId="254C218A" w14:textId="60F83B1A" w:rsidR="005E511D" w:rsidRPr="00C23010" w:rsidRDefault="00485D61"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lastRenderedPageBreak/>
              <w:t>Buffalo County</w:t>
            </w:r>
          </w:p>
        </w:tc>
        <w:tc>
          <w:tcPr>
            <w:tcW w:w="2335" w:type="dxa"/>
          </w:tcPr>
          <w:p w14:paraId="74AF7203" w14:textId="08A1B337" w:rsidR="005E511D" w:rsidRPr="00C23010" w:rsidRDefault="00485D61"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4.5%</w:t>
            </w:r>
          </w:p>
        </w:tc>
      </w:tr>
    </w:tbl>
    <w:p w14:paraId="2000231E" w14:textId="1095856A" w:rsidR="005E511D" w:rsidRPr="00C23010" w:rsidRDefault="005E511D" w:rsidP="005E511D">
      <w:pPr>
        <w:pStyle w:val="TableHeading"/>
        <w:ind w:firstLine="720"/>
        <w:rPr>
          <w:rFonts w:asciiTheme="majorHAnsi" w:eastAsiaTheme="majorEastAsia" w:hAnsiTheme="majorHAnsi" w:cs="Times New Roman"/>
          <w:color w:val="auto"/>
          <w:szCs w:val="24"/>
        </w:rPr>
      </w:pPr>
      <w:r w:rsidRPr="00C23010">
        <w:rPr>
          <w:rFonts w:asciiTheme="majorHAnsi" w:eastAsiaTheme="majorEastAsia" w:hAnsiTheme="majorHAnsi" w:cs="Times New Roman"/>
          <w:b w:val="0"/>
          <w:color w:val="auto"/>
          <w:szCs w:val="24"/>
        </w:rPr>
        <w:t xml:space="preserve">Data extracted from </w:t>
      </w:r>
      <w:hyperlink r:id="rId15"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sidR="00485D61">
        <w:rPr>
          <w:rFonts w:asciiTheme="majorHAnsi" w:hAnsiTheme="majorHAnsi" w:cs="Times New Roman"/>
          <w:b w:val="0"/>
          <w:bCs/>
          <w:color w:val="auto"/>
          <w:spacing w:val="-3"/>
          <w:szCs w:val="24"/>
        </w:rPr>
        <w:t>July 31, 2024</w:t>
      </w:r>
      <w:r w:rsidRPr="00C23010">
        <w:rPr>
          <w:rFonts w:asciiTheme="majorHAnsi" w:hAnsiTheme="majorHAnsi" w:cs="Times New Roman"/>
          <w:b w:val="0"/>
          <w:bCs/>
          <w:color w:val="auto"/>
          <w:spacing w:val="-3"/>
          <w:szCs w:val="24"/>
        </w:rPr>
        <w:t>.</w:t>
      </w:r>
    </w:p>
    <w:p w14:paraId="404FF909" w14:textId="77777777" w:rsidR="005E511D" w:rsidRPr="00C23010" w:rsidRDefault="005E511D" w:rsidP="005E511D">
      <w:pPr>
        <w:pStyle w:val="TableHeading"/>
        <w:ind w:left="720"/>
        <w:rPr>
          <w:rFonts w:asciiTheme="majorHAnsi" w:eastAsiaTheme="majorEastAsia" w:hAnsiTheme="majorHAnsi" w:cs="Times New Roman"/>
          <w:color w:val="auto"/>
          <w:szCs w:val="24"/>
        </w:rPr>
      </w:pPr>
    </w:p>
    <w:p w14:paraId="59FB1C65" w14:textId="4C119CD9" w:rsidR="005E511D" w:rsidRPr="00C23010"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based upon the combined area of </w:t>
      </w:r>
      <w:r w:rsidR="00485D61">
        <w:rPr>
          <w:rFonts w:asciiTheme="majorHAnsi" w:hAnsiTheme="majorHAnsi" w:cs="Times New Roman"/>
          <w:spacing w:val="-3"/>
          <w:szCs w:val="24"/>
        </w:rPr>
        <w:t>three</w:t>
      </w:r>
      <w:r w:rsidRPr="00C23010">
        <w:rPr>
          <w:rFonts w:asciiTheme="majorHAnsi" w:eastAsia="Calibri" w:hAnsiTheme="majorHAnsi" w:cs="Times New Roman"/>
          <w:szCs w:val="24"/>
        </w:rPr>
        <w:t xml:space="preserve"> </w:t>
      </w:r>
      <w:r w:rsidR="00485D61">
        <w:rPr>
          <w:rFonts w:asciiTheme="majorHAnsi" w:eastAsia="Calibri" w:hAnsiTheme="majorHAnsi" w:cs="Times New Roman"/>
          <w:szCs w:val="24"/>
        </w:rPr>
        <w:t xml:space="preserve">contiguous </w:t>
      </w:r>
      <w:r w:rsidR="00485D61">
        <w:rPr>
          <w:rFonts w:asciiTheme="majorHAnsi" w:hAnsiTheme="majorHAnsi" w:cs="Times New Roman"/>
          <w:spacing w:val="-3"/>
          <w:szCs w:val="24"/>
        </w:rPr>
        <w:t>counties</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having an aggregate average unemployment rate 20 percent above the national average for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sidR="00485D61">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sidR="00485D61">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sidR="00485D61">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w:t>
      </w:r>
      <w:r w:rsidRPr="00C23010">
        <w:rPr>
          <w:rFonts w:asciiTheme="majorHAnsi" w:hAnsiTheme="majorHAnsi" w:cs="Times New Roman"/>
          <w:spacing w:val="-3"/>
          <w:szCs w:val="24"/>
        </w:rPr>
        <w:t>combined</w:t>
      </w:r>
      <w:r w:rsidRPr="00C23010">
        <w:rPr>
          <w:rFonts w:asciiTheme="majorHAnsi" w:eastAsia="Calibri" w:hAnsiTheme="majorHAnsi" w:cs="Times New Roman"/>
          <w:szCs w:val="24"/>
        </w:rPr>
        <w:t xml:space="preserve"> area was </w:t>
      </w:r>
      <w:r w:rsidR="00485D61">
        <w:rPr>
          <w:rFonts w:asciiTheme="majorHAnsi" w:hAnsiTheme="majorHAnsi" w:cs="Times New Roman"/>
          <w:spacing w:val="-3"/>
          <w:szCs w:val="24"/>
        </w:rPr>
        <w:t>4.6</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percent during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2)</w:t>
      </w:r>
    </w:p>
    <w:p w14:paraId="117D44DB"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0DC74A32" w14:textId="68E78316"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sidR="00485D61">
        <w:rPr>
          <w:rFonts w:asciiTheme="majorHAnsi" w:hAnsiTheme="majorHAnsi" w:cs="Times New Roman"/>
          <w:color w:val="auto"/>
          <w:spacing w:val="-3"/>
          <w:szCs w:val="24"/>
        </w:rPr>
        <w:t>2</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Combined Area 1</w:t>
      </w:r>
      <w:r w:rsidRPr="00C23010">
        <w:rPr>
          <w:rFonts w:asciiTheme="majorHAnsi" w:eastAsiaTheme="majorEastAsia" w:hAnsiTheme="majorHAnsi" w:cs="Times New Roman"/>
          <w:color w:val="auto"/>
          <w:szCs w:val="24"/>
        </w:rPr>
        <w:t xml:space="preserve"> (Bureau of Labor Statistics Local Area Unemployment Data, </w:t>
      </w:r>
      <w:r w:rsidR="00485D61">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8365"/>
      </w:tblGrid>
      <w:tr w:rsidR="005E511D" w:rsidRPr="00C23010" w14:paraId="1C0FB2E8" w14:textId="77777777" w:rsidTr="00733F3C">
        <w:tc>
          <w:tcPr>
            <w:tcW w:w="8365" w:type="dxa"/>
          </w:tcPr>
          <w:p w14:paraId="31762254" w14:textId="7B95DC02" w:rsidR="005E511D" w:rsidRPr="00C23010" w:rsidRDefault="00485D61" w:rsidP="005E511D">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Combined Area 1</w:t>
            </w:r>
          </w:p>
        </w:tc>
      </w:tr>
      <w:tr w:rsidR="005E511D" w:rsidRPr="00C23010" w14:paraId="736D258B" w14:textId="77777777" w:rsidTr="00733F3C">
        <w:tc>
          <w:tcPr>
            <w:tcW w:w="8365" w:type="dxa"/>
          </w:tcPr>
          <w:p w14:paraId="214F1F36" w14:textId="00900369" w:rsidR="005E511D" w:rsidRPr="00C23010" w:rsidRDefault="00485D61" w:rsidP="00485D61">
            <w:pPr>
              <w:pStyle w:val="TableHeading"/>
              <w:numPr>
                <w:ilvl w:val="0"/>
                <w:numId w:val="12"/>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Corson County</w:t>
            </w:r>
          </w:p>
        </w:tc>
      </w:tr>
      <w:tr w:rsidR="00485D61" w:rsidRPr="00C23010" w14:paraId="7A2E8EC3" w14:textId="77777777" w:rsidTr="00733F3C">
        <w:tc>
          <w:tcPr>
            <w:tcW w:w="8365" w:type="dxa"/>
          </w:tcPr>
          <w:p w14:paraId="2E9DE387" w14:textId="49689B77" w:rsidR="00485D61" w:rsidRDefault="00485D61" w:rsidP="00485D61">
            <w:pPr>
              <w:pStyle w:val="TableHeading"/>
              <w:numPr>
                <w:ilvl w:val="0"/>
                <w:numId w:val="12"/>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Dewey County</w:t>
            </w:r>
          </w:p>
        </w:tc>
      </w:tr>
      <w:tr w:rsidR="00485D61" w:rsidRPr="00C23010" w14:paraId="38A2E6A1" w14:textId="77777777" w:rsidTr="00733F3C">
        <w:tc>
          <w:tcPr>
            <w:tcW w:w="8365" w:type="dxa"/>
          </w:tcPr>
          <w:p w14:paraId="7EDB2838" w14:textId="490ADA24" w:rsidR="00485D61" w:rsidRDefault="00485D61" w:rsidP="00485D61">
            <w:pPr>
              <w:pStyle w:val="TableHeading"/>
              <w:numPr>
                <w:ilvl w:val="0"/>
                <w:numId w:val="12"/>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Ziebach County</w:t>
            </w:r>
          </w:p>
        </w:tc>
      </w:tr>
      <w:tr w:rsidR="005E511D" w:rsidRPr="00C23010" w14:paraId="49DBCD92" w14:textId="77777777" w:rsidTr="00733F3C">
        <w:tc>
          <w:tcPr>
            <w:tcW w:w="8365" w:type="dxa"/>
          </w:tcPr>
          <w:p w14:paraId="3D4637E9" w14:textId="7F571A59" w:rsidR="005E511D" w:rsidRPr="00C23010" w:rsidRDefault="005E511D" w:rsidP="005E511D">
            <w:pPr>
              <w:pStyle w:val="TableHeading"/>
              <w:ind w:left="0"/>
              <w:rPr>
                <w:rFonts w:asciiTheme="majorHAnsi" w:eastAsiaTheme="majorEastAsia" w:hAnsiTheme="majorHAnsi" w:cs="Times New Roman"/>
                <w:bCs/>
                <w:color w:val="auto"/>
                <w:szCs w:val="24"/>
              </w:rPr>
            </w:pPr>
            <w:r w:rsidRPr="00C23010">
              <w:rPr>
                <w:rFonts w:asciiTheme="majorHAnsi" w:eastAsiaTheme="majorEastAsia" w:hAnsiTheme="majorHAnsi" w:cs="Times New Roman"/>
                <w:bCs/>
                <w:color w:val="auto"/>
                <w:szCs w:val="24"/>
              </w:rPr>
              <w:t xml:space="preserve">Combined Area Unemployment Rate: </w:t>
            </w:r>
            <w:r w:rsidR="00485D61" w:rsidRPr="00485D61">
              <w:rPr>
                <w:rFonts w:asciiTheme="majorHAnsi" w:eastAsiaTheme="majorEastAsia" w:hAnsiTheme="majorHAnsi" w:cs="Times New Roman"/>
                <w:b w:val="0"/>
                <w:color w:val="auto"/>
                <w:szCs w:val="24"/>
              </w:rPr>
              <w:t>4.6%</w:t>
            </w:r>
          </w:p>
        </w:tc>
      </w:tr>
    </w:tbl>
    <w:p w14:paraId="106A3169" w14:textId="6CD8084B" w:rsidR="005E511D" w:rsidRDefault="005E511D" w:rsidP="005E511D">
      <w:pPr>
        <w:pStyle w:val="TableHeading"/>
        <w:ind w:firstLine="720"/>
        <w:rPr>
          <w:rFonts w:asciiTheme="majorHAnsi" w:hAnsiTheme="majorHAnsi" w:cs="Times New Roman"/>
          <w:b w:val="0"/>
          <w:bCs/>
          <w:color w:val="auto"/>
          <w:spacing w:val="-3"/>
          <w:szCs w:val="24"/>
        </w:rPr>
      </w:pPr>
      <w:r w:rsidRPr="00C23010">
        <w:rPr>
          <w:rFonts w:asciiTheme="majorHAnsi" w:eastAsiaTheme="majorEastAsia" w:hAnsiTheme="majorHAnsi" w:cs="Times New Roman"/>
          <w:b w:val="0"/>
          <w:color w:val="auto"/>
          <w:szCs w:val="24"/>
        </w:rPr>
        <w:t xml:space="preserve">Data extracted from </w:t>
      </w:r>
      <w:hyperlink r:id="rId16"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sidR="00485D61">
        <w:rPr>
          <w:rFonts w:asciiTheme="majorHAnsi" w:hAnsiTheme="majorHAnsi" w:cs="Times New Roman"/>
          <w:b w:val="0"/>
          <w:bCs/>
          <w:color w:val="auto"/>
          <w:spacing w:val="-3"/>
          <w:szCs w:val="24"/>
        </w:rPr>
        <w:t>July 31, 2024</w:t>
      </w:r>
      <w:r w:rsidRPr="00C23010">
        <w:rPr>
          <w:rFonts w:asciiTheme="majorHAnsi" w:hAnsiTheme="majorHAnsi" w:cs="Times New Roman"/>
          <w:b w:val="0"/>
          <w:bCs/>
          <w:color w:val="auto"/>
          <w:spacing w:val="-3"/>
          <w:szCs w:val="24"/>
        </w:rPr>
        <w:t>.</w:t>
      </w:r>
    </w:p>
    <w:p w14:paraId="3DAFA30D" w14:textId="77777777" w:rsidR="00485D61" w:rsidRDefault="00485D61" w:rsidP="005E511D">
      <w:pPr>
        <w:pStyle w:val="TableHeading"/>
        <w:ind w:firstLine="720"/>
        <w:rPr>
          <w:rFonts w:asciiTheme="majorHAnsi" w:hAnsiTheme="majorHAnsi" w:cs="Times New Roman"/>
          <w:b w:val="0"/>
          <w:bCs/>
          <w:color w:val="auto"/>
          <w:spacing w:val="-3"/>
          <w:szCs w:val="24"/>
        </w:rPr>
      </w:pPr>
    </w:p>
    <w:p w14:paraId="1AEDB948" w14:textId="564CD044" w:rsidR="00485D61" w:rsidRPr="00C23010" w:rsidRDefault="00485D61" w:rsidP="00485D61">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based upon the combined area of </w:t>
      </w:r>
      <w:r>
        <w:rPr>
          <w:rFonts w:asciiTheme="majorHAnsi" w:hAnsiTheme="majorHAnsi" w:cs="Times New Roman"/>
          <w:spacing w:val="-3"/>
          <w:szCs w:val="24"/>
        </w:rPr>
        <w:t>three</w:t>
      </w:r>
      <w:r w:rsidRPr="00C23010">
        <w:rPr>
          <w:rFonts w:asciiTheme="majorHAnsi" w:eastAsia="Calibri" w:hAnsiTheme="majorHAnsi" w:cs="Times New Roman"/>
          <w:szCs w:val="24"/>
        </w:rPr>
        <w:t xml:space="preserve"> </w:t>
      </w:r>
      <w:r>
        <w:rPr>
          <w:rFonts w:asciiTheme="majorHAnsi" w:eastAsia="Calibri" w:hAnsiTheme="majorHAnsi" w:cs="Times New Roman"/>
          <w:szCs w:val="24"/>
        </w:rPr>
        <w:t xml:space="preserve">contiguous </w:t>
      </w:r>
      <w:r>
        <w:rPr>
          <w:rFonts w:asciiTheme="majorHAnsi" w:hAnsiTheme="majorHAnsi" w:cs="Times New Roman"/>
          <w:spacing w:val="-3"/>
          <w:szCs w:val="24"/>
        </w:rPr>
        <w:t>counties</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having an aggregate average unemployment rate 20 percent above the national average for the </w:t>
      </w:r>
      <w:r>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w:t>
      </w:r>
      <w:r w:rsidRPr="00C23010">
        <w:rPr>
          <w:rFonts w:asciiTheme="majorHAnsi" w:hAnsiTheme="majorHAnsi" w:cs="Times New Roman"/>
          <w:spacing w:val="-3"/>
          <w:szCs w:val="24"/>
        </w:rPr>
        <w:t>combined</w:t>
      </w:r>
      <w:r w:rsidRPr="00C23010">
        <w:rPr>
          <w:rFonts w:asciiTheme="majorHAnsi" w:eastAsia="Calibri" w:hAnsiTheme="majorHAnsi" w:cs="Times New Roman"/>
          <w:szCs w:val="24"/>
        </w:rPr>
        <w:t xml:space="preserve"> area was </w:t>
      </w:r>
      <w:r>
        <w:rPr>
          <w:rFonts w:asciiTheme="majorHAnsi" w:hAnsiTheme="majorHAnsi" w:cs="Times New Roman"/>
          <w:spacing w:val="-3"/>
          <w:szCs w:val="24"/>
        </w:rPr>
        <w:t>4.4</w:t>
      </w:r>
      <w:r w:rsidRPr="00C23010">
        <w:rPr>
          <w:rFonts w:asciiTheme="majorHAnsi" w:hAnsiTheme="majorHAnsi" w:cs="Times New Roman"/>
          <w:spacing w:val="-3"/>
          <w:szCs w:val="24"/>
        </w:rPr>
        <w:t xml:space="preserve"> </w:t>
      </w:r>
      <w:r w:rsidRPr="00C23010">
        <w:rPr>
          <w:rFonts w:asciiTheme="majorHAnsi" w:eastAsia="Calibri" w:hAnsiTheme="majorHAnsi" w:cs="Times New Roman"/>
          <w:szCs w:val="24"/>
        </w:rPr>
        <w:t xml:space="preserve">percent during the </w:t>
      </w:r>
      <w:r>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3)</w:t>
      </w:r>
    </w:p>
    <w:p w14:paraId="6147CF6F" w14:textId="77777777" w:rsidR="00485D61" w:rsidRDefault="00485D61" w:rsidP="005E511D">
      <w:pPr>
        <w:pStyle w:val="TableHeading"/>
        <w:ind w:firstLine="720"/>
        <w:rPr>
          <w:rFonts w:asciiTheme="majorHAnsi" w:hAnsiTheme="majorHAnsi" w:cs="Times New Roman"/>
          <w:b w:val="0"/>
          <w:bCs/>
          <w:color w:val="auto"/>
          <w:spacing w:val="-3"/>
          <w:szCs w:val="24"/>
        </w:rPr>
      </w:pPr>
    </w:p>
    <w:p w14:paraId="6BF06932" w14:textId="0F7F0433" w:rsidR="00485D61" w:rsidRPr="00C23010" w:rsidRDefault="00485D61" w:rsidP="00485D61">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 xml:space="preserve">Table </w:t>
      </w:r>
      <w:r>
        <w:rPr>
          <w:rFonts w:asciiTheme="majorHAnsi" w:eastAsiaTheme="majorEastAsia" w:hAnsiTheme="majorHAnsi" w:cs="Times New Roman"/>
          <w:color w:val="auto"/>
          <w:szCs w:val="24"/>
        </w:rPr>
        <w:t>3</w:t>
      </w:r>
      <w:r w:rsidRPr="00C23010">
        <w:rPr>
          <w:rFonts w:asciiTheme="majorHAnsi" w:eastAsiaTheme="majorEastAsia" w:hAnsiTheme="majorHAnsi" w:cs="Times New Roman"/>
          <w:color w:val="auto"/>
          <w:szCs w:val="24"/>
        </w:rPr>
        <w:t xml:space="preserve">: </w:t>
      </w:r>
      <w:r>
        <w:rPr>
          <w:rFonts w:asciiTheme="majorHAnsi" w:hAnsiTheme="majorHAnsi" w:cs="Times New Roman"/>
          <w:color w:val="auto"/>
          <w:spacing w:val="-3"/>
          <w:szCs w:val="24"/>
        </w:rPr>
        <w:t>Combined Area 2</w:t>
      </w:r>
      <w:r w:rsidRPr="00C23010">
        <w:rPr>
          <w:rFonts w:asciiTheme="majorHAnsi" w:eastAsiaTheme="majorEastAsia" w:hAnsiTheme="majorHAnsi" w:cs="Times New Roman"/>
          <w:color w:val="auto"/>
          <w:szCs w:val="24"/>
        </w:rPr>
        <w:t xml:space="preserve"> (Bureau of Labor Statistics Local Area Unemployment Data, </w:t>
      </w:r>
      <w:r>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0" w:type="auto"/>
        <w:tblInd w:w="720" w:type="dxa"/>
        <w:tblLook w:val="04A0" w:firstRow="1" w:lastRow="0" w:firstColumn="1" w:lastColumn="0" w:noHBand="0" w:noVBand="1"/>
      </w:tblPr>
      <w:tblGrid>
        <w:gridCol w:w="8365"/>
      </w:tblGrid>
      <w:tr w:rsidR="00485D61" w:rsidRPr="00C23010" w14:paraId="0F96A9C3" w14:textId="77777777" w:rsidTr="00C2743D">
        <w:tc>
          <w:tcPr>
            <w:tcW w:w="8365" w:type="dxa"/>
          </w:tcPr>
          <w:p w14:paraId="01009D14" w14:textId="13D89163" w:rsidR="00485D61" w:rsidRPr="00C23010" w:rsidRDefault="00485D61" w:rsidP="00C2743D">
            <w:pPr>
              <w:pStyle w:val="TableHeading"/>
              <w:ind w:left="0"/>
              <w:rPr>
                <w:rFonts w:asciiTheme="majorHAnsi" w:eastAsiaTheme="majorEastAsia" w:hAnsiTheme="majorHAnsi" w:cs="Times New Roman"/>
                <w:color w:val="auto"/>
                <w:szCs w:val="24"/>
              </w:rPr>
            </w:pPr>
            <w:r>
              <w:rPr>
                <w:rFonts w:asciiTheme="majorHAnsi" w:hAnsiTheme="majorHAnsi" w:cs="Times New Roman"/>
                <w:color w:val="auto"/>
                <w:spacing w:val="-3"/>
                <w:szCs w:val="24"/>
              </w:rPr>
              <w:t xml:space="preserve">Combined Area </w:t>
            </w:r>
            <w:ins w:id="7" w:author="Kristen Halverson" w:date="2024-08-07T15:01:00Z" w16du:dateUtc="2024-08-07T19:01:00Z">
              <w:r w:rsidR="00407FCD">
                <w:rPr>
                  <w:rFonts w:asciiTheme="majorHAnsi" w:hAnsiTheme="majorHAnsi" w:cs="Times New Roman"/>
                  <w:color w:val="auto"/>
                  <w:spacing w:val="-3"/>
                  <w:szCs w:val="24"/>
                </w:rPr>
                <w:t>2</w:t>
              </w:r>
            </w:ins>
            <w:del w:id="8" w:author="Kristen Halverson" w:date="2024-08-07T15:01:00Z" w16du:dateUtc="2024-08-07T19:01:00Z">
              <w:r w:rsidDel="00407FCD">
                <w:rPr>
                  <w:rFonts w:asciiTheme="majorHAnsi" w:hAnsiTheme="majorHAnsi" w:cs="Times New Roman"/>
                  <w:color w:val="auto"/>
                  <w:spacing w:val="-3"/>
                  <w:szCs w:val="24"/>
                </w:rPr>
                <w:delText>1</w:delText>
              </w:r>
            </w:del>
          </w:p>
        </w:tc>
      </w:tr>
      <w:tr w:rsidR="00485D61" w:rsidRPr="00C23010" w14:paraId="428800CC" w14:textId="77777777" w:rsidTr="00C2743D">
        <w:tc>
          <w:tcPr>
            <w:tcW w:w="8365" w:type="dxa"/>
          </w:tcPr>
          <w:p w14:paraId="21FB58BD" w14:textId="6390D39A" w:rsidR="00485D61" w:rsidRPr="00C23010" w:rsidRDefault="00485D61" w:rsidP="00485D61">
            <w:pPr>
              <w:pStyle w:val="TableHeading"/>
              <w:numPr>
                <w:ilvl w:val="0"/>
                <w:numId w:val="13"/>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Bennet County</w:t>
            </w:r>
          </w:p>
        </w:tc>
      </w:tr>
      <w:tr w:rsidR="00485D61" w:rsidRPr="00C23010" w14:paraId="0F1B9C70" w14:textId="77777777" w:rsidTr="00C2743D">
        <w:tc>
          <w:tcPr>
            <w:tcW w:w="8365" w:type="dxa"/>
          </w:tcPr>
          <w:p w14:paraId="769361CB" w14:textId="0B07F17A" w:rsidR="00485D61" w:rsidRDefault="00485D61" w:rsidP="00485D61">
            <w:pPr>
              <w:pStyle w:val="TableHeading"/>
              <w:numPr>
                <w:ilvl w:val="0"/>
                <w:numId w:val="13"/>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Oglala Lakota County</w:t>
            </w:r>
          </w:p>
        </w:tc>
      </w:tr>
      <w:tr w:rsidR="00485D61" w:rsidRPr="00C23010" w14:paraId="7AA586EC" w14:textId="77777777" w:rsidTr="00C2743D">
        <w:tc>
          <w:tcPr>
            <w:tcW w:w="8365" w:type="dxa"/>
          </w:tcPr>
          <w:p w14:paraId="314D398C" w14:textId="75C6404C" w:rsidR="00485D61" w:rsidRDefault="00485D61" w:rsidP="00485D61">
            <w:pPr>
              <w:pStyle w:val="TableHeading"/>
              <w:numPr>
                <w:ilvl w:val="0"/>
                <w:numId w:val="13"/>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Todd County</w:t>
            </w:r>
          </w:p>
        </w:tc>
      </w:tr>
      <w:tr w:rsidR="00485D61" w:rsidRPr="00C23010" w14:paraId="23D6838A" w14:textId="77777777" w:rsidTr="00C2743D">
        <w:tc>
          <w:tcPr>
            <w:tcW w:w="8365" w:type="dxa"/>
          </w:tcPr>
          <w:p w14:paraId="3B360E7C" w14:textId="2638049B" w:rsidR="00485D61" w:rsidRPr="00C23010" w:rsidRDefault="00485D61" w:rsidP="00C2743D">
            <w:pPr>
              <w:pStyle w:val="TableHeading"/>
              <w:ind w:left="0"/>
              <w:rPr>
                <w:rFonts w:asciiTheme="majorHAnsi" w:eastAsiaTheme="majorEastAsia" w:hAnsiTheme="majorHAnsi" w:cs="Times New Roman"/>
                <w:bCs/>
                <w:color w:val="auto"/>
                <w:szCs w:val="24"/>
              </w:rPr>
            </w:pPr>
            <w:r w:rsidRPr="00C23010">
              <w:rPr>
                <w:rFonts w:asciiTheme="majorHAnsi" w:eastAsiaTheme="majorEastAsia" w:hAnsiTheme="majorHAnsi" w:cs="Times New Roman"/>
                <w:bCs/>
                <w:color w:val="auto"/>
                <w:szCs w:val="24"/>
              </w:rPr>
              <w:t xml:space="preserve">Combined Area Unemployment Rate: </w:t>
            </w:r>
            <w:r w:rsidRPr="00485D61">
              <w:rPr>
                <w:rFonts w:asciiTheme="majorHAnsi" w:eastAsiaTheme="majorEastAsia" w:hAnsiTheme="majorHAnsi" w:cs="Times New Roman"/>
                <w:b w:val="0"/>
                <w:color w:val="auto"/>
                <w:szCs w:val="24"/>
              </w:rPr>
              <w:t>4.</w:t>
            </w:r>
            <w:r>
              <w:rPr>
                <w:rFonts w:asciiTheme="majorHAnsi" w:eastAsiaTheme="majorEastAsia" w:hAnsiTheme="majorHAnsi" w:cs="Times New Roman"/>
                <w:b w:val="0"/>
                <w:color w:val="auto"/>
                <w:szCs w:val="24"/>
              </w:rPr>
              <w:t>4</w:t>
            </w:r>
            <w:r w:rsidRPr="00485D61">
              <w:rPr>
                <w:rFonts w:asciiTheme="majorHAnsi" w:eastAsiaTheme="majorEastAsia" w:hAnsiTheme="majorHAnsi" w:cs="Times New Roman"/>
                <w:b w:val="0"/>
                <w:color w:val="auto"/>
                <w:szCs w:val="24"/>
              </w:rPr>
              <w:t>%</w:t>
            </w:r>
          </w:p>
        </w:tc>
      </w:tr>
    </w:tbl>
    <w:p w14:paraId="56ACD824" w14:textId="312A6ECD" w:rsidR="00485D61" w:rsidRPr="00C23010" w:rsidRDefault="00485D61" w:rsidP="00485D61">
      <w:pPr>
        <w:pStyle w:val="TableHeading"/>
        <w:ind w:firstLine="720"/>
        <w:rPr>
          <w:rFonts w:asciiTheme="majorHAnsi" w:eastAsiaTheme="majorEastAsia" w:hAnsiTheme="majorHAnsi" w:cs="Times New Roman"/>
          <w:color w:val="auto"/>
          <w:szCs w:val="24"/>
        </w:rPr>
      </w:pPr>
      <w:r w:rsidRPr="00C23010">
        <w:rPr>
          <w:rFonts w:asciiTheme="majorHAnsi" w:eastAsiaTheme="majorEastAsia" w:hAnsiTheme="majorHAnsi" w:cs="Times New Roman"/>
          <w:b w:val="0"/>
          <w:color w:val="auto"/>
          <w:szCs w:val="24"/>
        </w:rPr>
        <w:t xml:space="preserve">Data extracted from </w:t>
      </w:r>
      <w:hyperlink r:id="rId17" w:history="1">
        <w:r w:rsidRPr="00C23010">
          <w:rPr>
            <w:rStyle w:val="Hyperlink"/>
            <w:rFonts w:asciiTheme="majorHAnsi" w:eastAsiaTheme="majorEastAsia" w:hAnsiTheme="majorHAnsi" w:cs="Times New Roman"/>
            <w:b w:val="0"/>
            <w:szCs w:val="24"/>
          </w:rPr>
          <w:t>http://www.bls.gov</w:t>
        </w:r>
      </w:hyperlink>
      <w:r w:rsidRPr="00C23010">
        <w:rPr>
          <w:rFonts w:asciiTheme="majorHAnsi" w:eastAsiaTheme="majorEastAsia" w:hAnsiTheme="majorHAnsi" w:cs="Times New Roman"/>
          <w:b w:val="0"/>
          <w:color w:val="auto"/>
          <w:szCs w:val="24"/>
        </w:rPr>
        <w:t xml:space="preserve"> on </w:t>
      </w:r>
      <w:r>
        <w:rPr>
          <w:rFonts w:asciiTheme="majorHAnsi" w:hAnsiTheme="majorHAnsi" w:cs="Times New Roman"/>
          <w:b w:val="0"/>
          <w:bCs/>
          <w:color w:val="auto"/>
          <w:spacing w:val="-3"/>
          <w:szCs w:val="24"/>
        </w:rPr>
        <w:t>July 31, 2024</w:t>
      </w:r>
      <w:r w:rsidRPr="00C23010">
        <w:rPr>
          <w:rFonts w:asciiTheme="majorHAnsi" w:hAnsiTheme="majorHAnsi" w:cs="Times New Roman"/>
          <w:b w:val="0"/>
          <w:bCs/>
          <w:color w:val="auto"/>
          <w:spacing w:val="-3"/>
          <w:szCs w:val="24"/>
        </w:rPr>
        <w:t>.</w:t>
      </w:r>
    </w:p>
    <w:p w14:paraId="54F634AD"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0264B04F" w14:textId="75C8E159" w:rsidR="005E511D" w:rsidRPr="00C23010" w:rsidRDefault="005E511D" w:rsidP="005E511D">
      <w:pPr>
        <w:pStyle w:val="ListParagraph"/>
        <w:numPr>
          <w:ilvl w:val="0"/>
          <w:numId w:val="0"/>
        </w:numPr>
        <w:ind w:left="720"/>
        <w:rPr>
          <w:rFonts w:asciiTheme="majorHAnsi" w:eastAsia="Calibri" w:hAnsiTheme="majorHAnsi" w:cs="Times New Roman"/>
          <w:szCs w:val="24"/>
        </w:rPr>
      </w:pPr>
      <w:r w:rsidRPr="00C23010">
        <w:rPr>
          <w:rFonts w:asciiTheme="majorHAnsi" w:eastAsia="Calibri" w:hAnsiTheme="majorHAnsi" w:cs="Times New Roman"/>
          <w:szCs w:val="24"/>
        </w:rPr>
        <w:t xml:space="preserve">The State agency supported its request for the </w:t>
      </w:r>
      <w:r w:rsidR="00485D61">
        <w:rPr>
          <w:rFonts w:asciiTheme="majorHAnsi" w:hAnsiTheme="majorHAnsi" w:cs="Times New Roman"/>
          <w:spacing w:val="-3"/>
          <w:szCs w:val="24"/>
        </w:rPr>
        <w:t>six</w:t>
      </w:r>
      <w:r w:rsidRPr="00C23010">
        <w:rPr>
          <w:rFonts w:asciiTheme="majorHAnsi" w:eastAsia="Calibri" w:hAnsiTheme="majorHAnsi" w:cs="Times New Roman"/>
          <w:szCs w:val="24"/>
        </w:rPr>
        <w:t xml:space="preserve"> reservation areas based up</w:t>
      </w:r>
      <w:r w:rsidR="00485D61">
        <w:rPr>
          <w:rFonts w:asciiTheme="majorHAnsi" w:eastAsia="Calibri" w:hAnsiTheme="majorHAnsi" w:cs="Times New Roman"/>
          <w:szCs w:val="24"/>
        </w:rPr>
        <w:t>on</w:t>
      </w:r>
      <w:r w:rsidRPr="00C23010">
        <w:rPr>
          <w:rFonts w:asciiTheme="majorHAnsi" w:eastAsia="Calibri" w:hAnsiTheme="majorHAnsi" w:cs="Times New Roman"/>
          <w:szCs w:val="24"/>
        </w:rPr>
        <w:t xml:space="preserve"> the areas each having an average unemployment rate 20 percent above the national average for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 xml:space="preserve">-month period of </w:t>
      </w:r>
      <w:r w:rsidR="00485D61">
        <w:rPr>
          <w:rFonts w:asciiTheme="majorHAnsi" w:hAnsiTheme="majorHAnsi" w:cs="Times New Roman"/>
          <w:spacing w:val="-3"/>
          <w:szCs w:val="24"/>
        </w:rPr>
        <w:t>May 2022</w:t>
      </w:r>
      <w:r w:rsidRPr="00C23010">
        <w:rPr>
          <w:rFonts w:asciiTheme="majorHAnsi" w:eastAsia="Calibri" w:hAnsiTheme="majorHAnsi" w:cs="Times New Roman"/>
          <w:szCs w:val="24"/>
        </w:rPr>
        <w:t xml:space="preserve"> through </w:t>
      </w:r>
      <w:r w:rsidR="00485D61">
        <w:rPr>
          <w:rFonts w:asciiTheme="majorHAnsi" w:hAnsiTheme="majorHAnsi" w:cs="Times New Roman"/>
          <w:spacing w:val="-3"/>
          <w:szCs w:val="24"/>
        </w:rPr>
        <w:t>April 2024</w:t>
      </w:r>
      <w:r w:rsidRPr="00C23010">
        <w:rPr>
          <w:rFonts w:asciiTheme="majorHAnsi" w:hAnsiTheme="majorHAnsi" w:cs="Times New Roman"/>
          <w:spacing w:val="-3"/>
          <w:szCs w:val="24"/>
        </w:rPr>
        <w:t>.</w:t>
      </w:r>
      <w:r w:rsidRPr="00C23010">
        <w:rPr>
          <w:rFonts w:asciiTheme="majorHAnsi" w:eastAsia="Calibri" w:hAnsiTheme="majorHAnsi" w:cs="Times New Roman"/>
          <w:szCs w:val="24"/>
        </w:rPr>
        <w:t xml:space="preserve"> During this period, the national average unemployment rate was </w:t>
      </w:r>
      <w:r w:rsidR="00485D61">
        <w:rPr>
          <w:rFonts w:asciiTheme="majorHAnsi" w:hAnsiTheme="majorHAnsi" w:cs="Times New Roman"/>
          <w:spacing w:val="-3"/>
          <w:szCs w:val="24"/>
        </w:rPr>
        <w:t>3.6</w:t>
      </w:r>
      <w:r w:rsidRPr="00C23010">
        <w:rPr>
          <w:rFonts w:asciiTheme="majorHAnsi" w:eastAsia="Calibri" w:hAnsiTheme="majorHAnsi" w:cs="Times New Roman"/>
          <w:szCs w:val="24"/>
        </w:rPr>
        <w:t xml:space="preserve"> percent; 20 percent above that rate is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The average unemployment rate for the requested reservation areas was </w:t>
      </w:r>
      <w:r w:rsidR="00485D61">
        <w:rPr>
          <w:rFonts w:asciiTheme="majorHAnsi" w:hAnsiTheme="majorHAnsi" w:cs="Times New Roman"/>
          <w:spacing w:val="-3"/>
          <w:szCs w:val="24"/>
        </w:rPr>
        <w:t>4.4</w:t>
      </w:r>
      <w:r w:rsidRPr="00C23010">
        <w:rPr>
          <w:rFonts w:asciiTheme="majorHAnsi" w:eastAsia="Calibri" w:hAnsiTheme="majorHAnsi" w:cs="Times New Roman"/>
          <w:szCs w:val="24"/>
        </w:rPr>
        <w:t xml:space="preserve"> percent or greater during the </w:t>
      </w:r>
      <w:r w:rsidR="00485D61">
        <w:rPr>
          <w:rFonts w:asciiTheme="majorHAnsi" w:hAnsiTheme="majorHAnsi" w:cs="Times New Roman"/>
          <w:spacing w:val="-3"/>
          <w:szCs w:val="24"/>
        </w:rPr>
        <w:t>24</w:t>
      </w:r>
      <w:r w:rsidRPr="00C23010">
        <w:rPr>
          <w:rFonts w:asciiTheme="majorHAnsi" w:eastAsia="Calibri" w:hAnsiTheme="majorHAnsi" w:cs="Times New Roman"/>
          <w:szCs w:val="24"/>
        </w:rPr>
        <w:t>-month period.</w:t>
      </w:r>
      <w:r w:rsidR="007B4EA4">
        <w:rPr>
          <w:rFonts w:asciiTheme="majorHAnsi" w:eastAsia="Calibri" w:hAnsiTheme="majorHAnsi" w:cs="Times New Roman"/>
          <w:szCs w:val="24"/>
        </w:rPr>
        <w:t xml:space="preserve"> (Table 4)</w:t>
      </w:r>
    </w:p>
    <w:p w14:paraId="6BCC6D36" w14:textId="77777777" w:rsidR="005E511D" w:rsidRPr="00C23010" w:rsidRDefault="005E511D" w:rsidP="005E511D">
      <w:pPr>
        <w:pStyle w:val="ListParagraph"/>
        <w:numPr>
          <w:ilvl w:val="0"/>
          <w:numId w:val="0"/>
        </w:numPr>
        <w:ind w:left="720"/>
        <w:rPr>
          <w:rFonts w:asciiTheme="majorHAnsi" w:eastAsia="Calibri" w:hAnsiTheme="majorHAnsi" w:cs="Times New Roman"/>
          <w:szCs w:val="24"/>
        </w:rPr>
      </w:pPr>
    </w:p>
    <w:p w14:paraId="1C869866" w14:textId="4670E2BF" w:rsidR="005E511D" w:rsidRPr="00C23010" w:rsidRDefault="005E511D" w:rsidP="005E511D">
      <w:pPr>
        <w:pStyle w:val="TableHeading"/>
        <w:ind w:left="72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lastRenderedPageBreak/>
        <w:t xml:space="preserve">Table </w:t>
      </w:r>
      <w:r w:rsidR="00485D61">
        <w:rPr>
          <w:rFonts w:asciiTheme="majorHAnsi" w:hAnsiTheme="majorHAnsi" w:cs="Times New Roman"/>
          <w:color w:val="auto"/>
          <w:spacing w:val="-3"/>
          <w:szCs w:val="24"/>
        </w:rPr>
        <w:t>4</w:t>
      </w:r>
      <w:r w:rsidRPr="00C23010">
        <w:rPr>
          <w:rFonts w:asciiTheme="majorHAnsi" w:eastAsiaTheme="majorEastAsia" w:hAnsiTheme="majorHAnsi" w:cs="Times New Roman"/>
          <w:color w:val="auto"/>
          <w:szCs w:val="24"/>
        </w:rPr>
        <w:t>: Reservation Areas (202</w:t>
      </w:r>
      <w:r w:rsidR="00485D61">
        <w:rPr>
          <w:rFonts w:asciiTheme="majorHAnsi" w:eastAsiaTheme="majorEastAsia" w:hAnsiTheme="majorHAnsi" w:cs="Times New Roman"/>
          <w:color w:val="auto"/>
          <w:szCs w:val="24"/>
        </w:rPr>
        <w:t>2</w:t>
      </w:r>
      <w:r w:rsidRPr="00C23010">
        <w:rPr>
          <w:rFonts w:asciiTheme="majorHAnsi" w:eastAsiaTheme="majorEastAsia" w:hAnsiTheme="majorHAnsi" w:cs="Times New Roman"/>
          <w:color w:val="auto"/>
          <w:szCs w:val="24"/>
        </w:rPr>
        <w:t xml:space="preserve"> American Community Survey and Bureau of Labor Statistics Data, </w:t>
      </w:r>
      <w:r w:rsidR="00485D61">
        <w:rPr>
          <w:rFonts w:asciiTheme="majorHAnsi" w:hAnsiTheme="majorHAnsi" w:cs="Times New Roman"/>
          <w:color w:val="auto"/>
          <w:spacing w:val="-3"/>
          <w:szCs w:val="24"/>
        </w:rPr>
        <w:t>May 2022</w:t>
      </w:r>
      <w:r w:rsidRPr="00C23010">
        <w:rPr>
          <w:rFonts w:asciiTheme="majorHAnsi" w:hAnsiTheme="majorHAnsi" w:cs="Times New Roman"/>
          <w:color w:val="auto"/>
          <w:spacing w:val="-3"/>
          <w:szCs w:val="24"/>
        </w:rPr>
        <w:t xml:space="preserve"> </w:t>
      </w:r>
      <w:r w:rsidRPr="00C23010">
        <w:rPr>
          <w:rFonts w:asciiTheme="majorHAnsi" w:eastAsiaTheme="majorEastAsia" w:hAnsiTheme="majorHAnsi" w:cs="Times New Roman"/>
          <w:color w:val="auto"/>
          <w:szCs w:val="24"/>
        </w:rPr>
        <w:t xml:space="preserve">– </w:t>
      </w:r>
      <w:r w:rsidR="00485D61">
        <w:rPr>
          <w:rFonts w:asciiTheme="majorHAnsi" w:hAnsiTheme="majorHAnsi" w:cs="Times New Roman"/>
          <w:color w:val="auto"/>
          <w:spacing w:val="-3"/>
          <w:szCs w:val="24"/>
        </w:rPr>
        <w:t>April 2024</w:t>
      </w:r>
      <w:r w:rsidRPr="00C23010">
        <w:rPr>
          <w:rFonts w:asciiTheme="majorHAnsi" w:eastAsiaTheme="majorEastAsia" w:hAnsiTheme="majorHAnsi" w:cs="Times New Roman"/>
          <w:color w:val="auto"/>
          <w:szCs w:val="24"/>
        </w:rPr>
        <w:t>)</w:t>
      </w:r>
    </w:p>
    <w:tbl>
      <w:tblPr>
        <w:tblStyle w:val="TableGrid"/>
        <w:tblW w:w="8365" w:type="dxa"/>
        <w:tblInd w:w="720" w:type="dxa"/>
        <w:tblLook w:val="04A0" w:firstRow="1" w:lastRow="0" w:firstColumn="1" w:lastColumn="0" w:noHBand="0" w:noVBand="1"/>
      </w:tblPr>
      <w:tblGrid>
        <w:gridCol w:w="5935"/>
        <w:gridCol w:w="2430"/>
      </w:tblGrid>
      <w:tr w:rsidR="005E511D" w:rsidRPr="00C23010" w14:paraId="3F4B9A2F" w14:textId="77777777" w:rsidTr="00733F3C">
        <w:tc>
          <w:tcPr>
            <w:tcW w:w="5935" w:type="dxa"/>
          </w:tcPr>
          <w:p w14:paraId="72913B1F"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Reservation Areas</w:t>
            </w:r>
          </w:p>
        </w:tc>
        <w:tc>
          <w:tcPr>
            <w:tcW w:w="2430" w:type="dxa"/>
          </w:tcPr>
          <w:p w14:paraId="48960BB2" w14:textId="77777777" w:rsidR="005E511D" w:rsidRPr="00C23010" w:rsidRDefault="005E511D" w:rsidP="005E511D">
            <w:pPr>
              <w:pStyle w:val="TableHeading"/>
              <w:ind w:left="0"/>
              <w:rPr>
                <w:rFonts w:asciiTheme="majorHAnsi" w:eastAsiaTheme="majorEastAsia" w:hAnsiTheme="majorHAnsi" w:cs="Times New Roman"/>
                <w:color w:val="auto"/>
                <w:szCs w:val="24"/>
              </w:rPr>
            </w:pPr>
            <w:r w:rsidRPr="00C23010">
              <w:rPr>
                <w:rFonts w:asciiTheme="majorHAnsi" w:eastAsiaTheme="majorEastAsia" w:hAnsiTheme="majorHAnsi" w:cs="Times New Roman"/>
                <w:color w:val="auto"/>
                <w:szCs w:val="24"/>
              </w:rPr>
              <w:t>Unemployment Rate</w:t>
            </w:r>
          </w:p>
        </w:tc>
      </w:tr>
      <w:tr w:rsidR="005E511D" w:rsidRPr="00C23010" w14:paraId="368D1716" w14:textId="77777777" w:rsidTr="00733F3C">
        <w:tc>
          <w:tcPr>
            <w:tcW w:w="5935" w:type="dxa"/>
          </w:tcPr>
          <w:p w14:paraId="5266D3D7" w14:textId="189A9C69" w:rsidR="005E511D" w:rsidRPr="00C23010" w:rsidRDefault="00485D61"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Cheyenne River Reservation</w:t>
            </w:r>
          </w:p>
        </w:tc>
        <w:tc>
          <w:tcPr>
            <w:tcW w:w="2430" w:type="dxa"/>
          </w:tcPr>
          <w:p w14:paraId="4DD9C5FB" w14:textId="3C439461" w:rsidR="005E511D" w:rsidRPr="00C23010" w:rsidRDefault="00485D61" w:rsidP="005E511D">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5.2%</w:t>
            </w:r>
          </w:p>
        </w:tc>
      </w:tr>
      <w:tr w:rsidR="00485D61" w:rsidRPr="00C23010" w14:paraId="2BCF00B9" w14:textId="77777777" w:rsidTr="00733F3C">
        <w:tc>
          <w:tcPr>
            <w:tcW w:w="5935" w:type="dxa"/>
          </w:tcPr>
          <w:p w14:paraId="3AFE63AB" w14:textId="6F81C659" w:rsidR="00485D61" w:rsidRDefault="00485D61"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Crow Creek Reservation</w:t>
            </w:r>
          </w:p>
        </w:tc>
        <w:tc>
          <w:tcPr>
            <w:tcW w:w="2430" w:type="dxa"/>
          </w:tcPr>
          <w:p w14:paraId="4C426FFC" w14:textId="4A58AA26" w:rsidR="00485D61" w:rsidRDefault="00C11A98" w:rsidP="00485D61">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4.7%</w:t>
            </w:r>
          </w:p>
        </w:tc>
      </w:tr>
      <w:tr w:rsidR="00485D61" w:rsidRPr="00C23010" w14:paraId="11D82E57" w14:textId="77777777" w:rsidTr="00733F3C">
        <w:tc>
          <w:tcPr>
            <w:tcW w:w="5935" w:type="dxa"/>
          </w:tcPr>
          <w:p w14:paraId="719A91BC" w14:textId="525AF367"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Flandreau Reservation</w:t>
            </w:r>
          </w:p>
        </w:tc>
        <w:tc>
          <w:tcPr>
            <w:tcW w:w="2430" w:type="dxa"/>
          </w:tcPr>
          <w:p w14:paraId="51D5CAF6" w14:textId="3128EA62" w:rsidR="00485D61" w:rsidRDefault="00C11A98" w:rsidP="00C11A98">
            <w:pPr>
              <w:pStyle w:val="TableHeading"/>
              <w:ind w:left="0"/>
              <w:rPr>
                <w:rFonts w:asciiTheme="majorHAnsi" w:eastAsiaTheme="majorEastAsia" w:hAnsiTheme="majorHAnsi" w:cs="Times New Roman"/>
                <w:b w:val="0"/>
                <w:color w:val="auto"/>
                <w:szCs w:val="24"/>
              </w:rPr>
            </w:pPr>
            <w:commentRangeStart w:id="9"/>
            <w:commentRangeStart w:id="10"/>
            <w:commentRangeStart w:id="11"/>
            <w:r>
              <w:rPr>
                <w:rFonts w:asciiTheme="majorHAnsi" w:eastAsiaTheme="majorEastAsia" w:hAnsiTheme="majorHAnsi" w:cs="Times New Roman"/>
                <w:b w:val="0"/>
                <w:color w:val="auto"/>
                <w:szCs w:val="24"/>
              </w:rPr>
              <w:t>9.1%</w:t>
            </w:r>
            <w:commentRangeEnd w:id="9"/>
            <w:r w:rsidR="00F11CEA">
              <w:rPr>
                <w:rStyle w:val="CommentReference"/>
                <w:rFonts w:ascii="Times New Roman" w:hAnsi="Times New Roman" w:cstheme="minorBidi"/>
                <w:b w:val="0"/>
                <w:color w:val="auto"/>
              </w:rPr>
              <w:commentReference w:id="9"/>
            </w:r>
            <w:commentRangeEnd w:id="10"/>
            <w:r w:rsidR="00B506B2">
              <w:rPr>
                <w:rStyle w:val="CommentReference"/>
                <w:rFonts w:ascii="Times New Roman" w:hAnsi="Times New Roman" w:cstheme="minorBidi"/>
                <w:b w:val="0"/>
                <w:color w:val="auto"/>
              </w:rPr>
              <w:commentReference w:id="10"/>
            </w:r>
            <w:commentRangeEnd w:id="11"/>
            <w:r w:rsidR="007343D8">
              <w:rPr>
                <w:rStyle w:val="CommentReference"/>
                <w:rFonts w:ascii="Times New Roman" w:hAnsi="Times New Roman" w:cstheme="minorBidi"/>
                <w:b w:val="0"/>
                <w:color w:val="auto"/>
              </w:rPr>
              <w:commentReference w:id="11"/>
            </w:r>
          </w:p>
        </w:tc>
      </w:tr>
      <w:tr w:rsidR="00485D61" w:rsidRPr="00C23010" w14:paraId="67D67AD0" w14:textId="77777777" w:rsidTr="00733F3C">
        <w:tc>
          <w:tcPr>
            <w:tcW w:w="5935" w:type="dxa"/>
          </w:tcPr>
          <w:p w14:paraId="2D767375" w14:textId="0766EBD6"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Lake Traverse Reservation</w:t>
            </w:r>
          </w:p>
        </w:tc>
        <w:tc>
          <w:tcPr>
            <w:tcW w:w="2430" w:type="dxa"/>
          </w:tcPr>
          <w:p w14:paraId="34381DA8" w14:textId="41EEF419" w:rsidR="00485D61" w:rsidRDefault="00C11A98" w:rsidP="00C11A9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4.4%</w:t>
            </w:r>
          </w:p>
        </w:tc>
      </w:tr>
      <w:tr w:rsidR="00485D61" w:rsidRPr="00C23010" w14:paraId="75D14A99" w14:textId="77777777" w:rsidTr="00733F3C">
        <w:tc>
          <w:tcPr>
            <w:tcW w:w="5935" w:type="dxa"/>
          </w:tcPr>
          <w:p w14:paraId="426B6D7E" w14:textId="12F5ABF5"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Lower Brule Reservation</w:t>
            </w:r>
          </w:p>
        </w:tc>
        <w:tc>
          <w:tcPr>
            <w:tcW w:w="2430" w:type="dxa"/>
          </w:tcPr>
          <w:p w14:paraId="2E545F1B" w14:textId="04234882" w:rsidR="00485D61" w:rsidRDefault="00C11A98" w:rsidP="00C11A9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6.0%</w:t>
            </w:r>
          </w:p>
        </w:tc>
      </w:tr>
      <w:tr w:rsidR="00485D61" w:rsidRPr="00C23010" w14:paraId="1B51357B" w14:textId="77777777" w:rsidTr="00733F3C">
        <w:tc>
          <w:tcPr>
            <w:tcW w:w="5935" w:type="dxa"/>
          </w:tcPr>
          <w:p w14:paraId="7927CDD5" w14:textId="75F05E18" w:rsidR="00485D61" w:rsidRDefault="00C11A98" w:rsidP="00485D61">
            <w:pPr>
              <w:pStyle w:val="TableHeading"/>
              <w:numPr>
                <w:ilvl w:val="0"/>
                <w:numId w:val="14"/>
              </w:numPr>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Pine Ridge Reservation</w:t>
            </w:r>
          </w:p>
        </w:tc>
        <w:tc>
          <w:tcPr>
            <w:tcW w:w="2430" w:type="dxa"/>
          </w:tcPr>
          <w:p w14:paraId="07106722" w14:textId="3DFFBEA5" w:rsidR="00485D61" w:rsidRDefault="00C11A98" w:rsidP="00C11A98">
            <w:pPr>
              <w:pStyle w:val="TableHeading"/>
              <w:ind w:left="0"/>
              <w:rPr>
                <w:rFonts w:asciiTheme="majorHAnsi" w:eastAsiaTheme="majorEastAsia" w:hAnsiTheme="majorHAnsi" w:cs="Times New Roman"/>
                <w:b w:val="0"/>
                <w:color w:val="auto"/>
                <w:szCs w:val="24"/>
              </w:rPr>
            </w:pPr>
            <w:r>
              <w:rPr>
                <w:rFonts w:asciiTheme="majorHAnsi" w:eastAsiaTheme="majorEastAsia" w:hAnsiTheme="majorHAnsi" w:cs="Times New Roman"/>
                <w:b w:val="0"/>
                <w:color w:val="auto"/>
                <w:szCs w:val="24"/>
              </w:rPr>
              <w:t>5.0%</w:t>
            </w:r>
          </w:p>
        </w:tc>
      </w:tr>
    </w:tbl>
    <w:p w14:paraId="793F6B9B" w14:textId="0996A705" w:rsidR="005E511D" w:rsidRPr="00C23010" w:rsidRDefault="005E511D" w:rsidP="005E511D">
      <w:pPr>
        <w:ind w:firstLine="720"/>
        <w:rPr>
          <w:rFonts w:asciiTheme="majorHAnsi" w:eastAsiaTheme="majorEastAsia" w:hAnsiTheme="majorHAnsi" w:cs="Times New Roman"/>
          <w:szCs w:val="24"/>
        </w:rPr>
      </w:pPr>
      <w:r w:rsidRPr="00C23010">
        <w:rPr>
          <w:rFonts w:asciiTheme="majorHAnsi" w:eastAsiaTheme="majorEastAsia" w:hAnsiTheme="majorHAnsi" w:cs="Times New Roman"/>
          <w:szCs w:val="24"/>
        </w:rPr>
        <w:t xml:space="preserve">Data extracted from </w:t>
      </w:r>
      <w:hyperlink r:id="rId18" w:history="1">
        <w:r w:rsidRPr="00C23010">
          <w:rPr>
            <w:rStyle w:val="Hyperlink"/>
            <w:rFonts w:asciiTheme="majorHAnsi" w:eastAsiaTheme="majorEastAsia" w:hAnsiTheme="majorHAnsi" w:cs="Times New Roman"/>
            <w:szCs w:val="24"/>
          </w:rPr>
          <w:t>http://www.bls.gov</w:t>
        </w:r>
      </w:hyperlink>
      <w:r w:rsidRPr="00C23010">
        <w:rPr>
          <w:rFonts w:asciiTheme="majorHAnsi" w:eastAsiaTheme="majorEastAsia" w:hAnsiTheme="majorHAnsi" w:cs="Times New Roman"/>
          <w:szCs w:val="24"/>
        </w:rPr>
        <w:t xml:space="preserve"> and </w:t>
      </w:r>
      <w:hyperlink r:id="rId19" w:history="1">
        <w:r w:rsidRPr="00C23010">
          <w:rPr>
            <w:rStyle w:val="Hyperlink"/>
            <w:rFonts w:asciiTheme="majorHAnsi" w:eastAsiaTheme="majorEastAsia" w:hAnsiTheme="majorHAnsi" w:cs="Times New Roman"/>
            <w:szCs w:val="24"/>
          </w:rPr>
          <w:t>https://data.census.gov</w:t>
        </w:r>
      </w:hyperlink>
      <w:r w:rsidRPr="00C23010">
        <w:rPr>
          <w:rFonts w:asciiTheme="majorHAnsi" w:eastAsiaTheme="majorEastAsia" w:hAnsiTheme="majorHAnsi" w:cs="Times New Roman"/>
          <w:szCs w:val="24"/>
        </w:rPr>
        <w:t xml:space="preserve"> on </w:t>
      </w:r>
      <w:r w:rsidR="00485D61">
        <w:rPr>
          <w:rFonts w:asciiTheme="majorHAnsi" w:hAnsiTheme="majorHAnsi" w:cs="Times New Roman"/>
          <w:spacing w:val="-3"/>
          <w:szCs w:val="24"/>
        </w:rPr>
        <w:t>July 31, 2024</w:t>
      </w:r>
      <w:r w:rsidRPr="00C23010">
        <w:rPr>
          <w:rFonts w:asciiTheme="majorHAnsi" w:hAnsiTheme="majorHAnsi" w:cs="Times New Roman"/>
          <w:spacing w:val="-3"/>
          <w:szCs w:val="24"/>
        </w:rPr>
        <w:t>.</w:t>
      </w:r>
    </w:p>
    <w:p w14:paraId="4F1BD8F6" w14:textId="77777777" w:rsidR="005E511D" w:rsidRPr="00C23010" w:rsidRDefault="005E511D" w:rsidP="005E511D">
      <w:pPr>
        <w:rPr>
          <w:rFonts w:asciiTheme="majorHAnsi" w:hAnsiTheme="majorHAnsi"/>
          <w:szCs w:val="24"/>
        </w:rPr>
      </w:pPr>
    </w:p>
    <w:p w14:paraId="7A5F2E74"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FNS Action and Justification:</w:t>
      </w:r>
      <w:r w:rsidRPr="00C23010">
        <w:rPr>
          <w:rFonts w:asciiTheme="majorHAnsi" w:hAnsiTheme="majorHAnsi"/>
          <w:szCs w:val="24"/>
        </w:rPr>
        <w:t xml:space="preserve"> FNS is approving the State agency’s request to waive the ABAWD time limit. The State agency’s request meets the requirements for approval provided at 7 CFR 273.24(f) and relevant FNS guidance.</w:t>
      </w:r>
    </w:p>
    <w:p w14:paraId="30861738" w14:textId="77777777" w:rsidR="005E511D" w:rsidRPr="00C23010" w:rsidRDefault="005E511D" w:rsidP="005E511D">
      <w:pPr>
        <w:rPr>
          <w:rFonts w:asciiTheme="majorHAnsi" w:hAnsiTheme="majorHAnsi"/>
          <w:szCs w:val="24"/>
        </w:rPr>
      </w:pPr>
    </w:p>
    <w:p w14:paraId="23359B95" w14:textId="77777777"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Authority:</w:t>
      </w:r>
      <w:r w:rsidRPr="00C23010">
        <w:rPr>
          <w:rFonts w:asciiTheme="majorHAnsi" w:hAnsiTheme="majorHAnsi"/>
          <w:szCs w:val="24"/>
        </w:rPr>
        <w:t xml:space="preserve"> The waiver is approved pursuant to section 6(o) of the Food and Nutrition Act of 2008 and 7 CFR 273.24(f).</w:t>
      </w:r>
    </w:p>
    <w:p w14:paraId="5A9E6D9B" w14:textId="77777777" w:rsidR="005E511D" w:rsidRPr="00C23010" w:rsidRDefault="005E511D" w:rsidP="005E511D">
      <w:pPr>
        <w:rPr>
          <w:rFonts w:asciiTheme="majorHAnsi" w:hAnsiTheme="majorHAnsi"/>
          <w:szCs w:val="24"/>
        </w:rPr>
      </w:pPr>
    </w:p>
    <w:p w14:paraId="0ADFC248" w14:textId="7A3FABD0"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 xml:space="preserve">Implementation Date: </w:t>
      </w:r>
      <w:r w:rsidR="00C11A98">
        <w:rPr>
          <w:rFonts w:asciiTheme="majorHAnsi" w:hAnsiTheme="majorHAnsi" w:cs="Times New Roman"/>
          <w:spacing w:val="-3"/>
          <w:szCs w:val="24"/>
        </w:rPr>
        <w:t>October 1, 2024</w:t>
      </w:r>
    </w:p>
    <w:p w14:paraId="452CF802" w14:textId="77777777" w:rsidR="005E511D" w:rsidRPr="00C23010" w:rsidRDefault="005E511D" w:rsidP="005E511D">
      <w:pPr>
        <w:rPr>
          <w:rFonts w:asciiTheme="majorHAnsi" w:hAnsiTheme="majorHAnsi"/>
          <w:szCs w:val="24"/>
        </w:rPr>
      </w:pPr>
    </w:p>
    <w:p w14:paraId="693332E0" w14:textId="25D0F598" w:rsidR="005E511D" w:rsidRPr="00C23010" w:rsidRDefault="005E511D" w:rsidP="005E511D">
      <w:pPr>
        <w:pStyle w:val="ListParagraph"/>
        <w:numPr>
          <w:ilvl w:val="0"/>
          <w:numId w:val="11"/>
        </w:numPr>
        <w:contextualSpacing/>
        <w:rPr>
          <w:rFonts w:asciiTheme="majorHAnsi" w:hAnsiTheme="majorHAnsi"/>
          <w:szCs w:val="24"/>
        </w:rPr>
      </w:pPr>
      <w:r w:rsidRPr="00C23010">
        <w:rPr>
          <w:rFonts w:asciiTheme="majorHAnsi" w:hAnsiTheme="majorHAnsi"/>
          <w:b/>
          <w:bCs/>
          <w:szCs w:val="24"/>
        </w:rPr>
        <w:t xml:space="preserve">Expiration Date: </w:t>
      </w:r>
      <w:r w:rsidR="00C11A98">
        <w:rPr>
          <w:rFonts w:asciiTheme="majorHAnsi" w:hAnsiTheme="majorHAnsi" w:cs="Times New Roman"/>
          <w:spacing w:val="-3"/>
          <w:szCs w:val="24"/>
        </w:rPr>
        <w:t>September 30, 2025</w:t>
      </w:r>
    </w:p>
    <w:p w14:paraId="6C33A685" w14:textId="77777777" w:rsidR="005E511D" w:rsidRPr="00C23010" w:rsidRDefault="005E511D" w:rsidP="005E511D">
      <w:pPr>
        <w:ind w:left="360"/>
        <w:rPr>
          <w:rFonts w:asciiTheme="majorHAnsi" w:hAnsiTheme="majorHAnsi"/>
          <w:szCs w:val="24"/>
        </w:rPr>
      </w:pPr>
    </w:p>
    <w:p w14:paraId="148832C8" w14:textId="77777777" w:rsidR="005E511D" w:rsidRPr="00C23010" w:rsidRDefault="005E511D" w:rsidP="005E511D">
      <w:pPr>
        <w:pStyle w:val="ListParagraph"/>
        <w:numPr>
          <w:ilvl w:val="0"/>
          <w:numId w:val="11"/>
        </w:numPr>
        <w:contextualSpacing/>
        <w:rPr>
          <w:rFonts w:asciiTheme="majorHAnsi" w:hAnsiTheme="majorHAnsi"/>
          <w:b/>
          <w:szCs w:val="24"/>
        </w:rPr>
      </w:pPr>
      <w:r w:rsidRPr="00C23010">
        <w:rPr>
          <w:rFonts w:asciiTheme="majorHAnsi" w:hAnsiTheme="majorHAnsi"/>
          <w:b/>
          <w:bCs/>
          <w:szCs w:val="24"/>
        </w:rPr>
        <w:t>Information Required to Submit a Modification, Extension, or New Waiver:</w:t>
      </w:r>
      <w:r w:rsidRPr="00C23010">
        <w:rPr>
          <w:rFonts w:asciiTheme="majorHAnsi" w:hAnsiTheme="majorHAnsi"/>
          <w:szCs w:val="24"/>
        </w:rPr>
        <w:t xml:space="preserve"> To receive a modification, extension, or submit a new waiver to replace the current waiver, the State agency must provide FNS with a formal request supported by data or other information as described in 7 CFR 273.24(f). Any request based upon unemployment rates must include data spreadsheets and supporting documentation.</w:t>
      </w:r>
    </w:p>
    <w:p w14:paraId="4810DCE0" w14:textId="77777777" w:rsidR="005E511D" w:rsidRPr="00C23010" w:rsidRDefault="005E511D" w:rsidP="005E511D">
      <w:pPr>
        <w:rPr>
          <w:rFonts w:asciiTheme="majorHAnsi" w:hAnsiTheme="majorHAnsi"/>
          <w:szCs w:val="24"/>
        </w:rPr>
      </w:pPr>
    </w:p>
    <w:p w14:paraId="49F65C62" w14:textId="77777777"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State Agency Contact Information:</w:t>
      </w:r>
    </w:p>
    <w:p w14:paraId="0B4301BB" w14:textId="12927989"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 xml:space="preserve">Name: </w:t>
      </w:r>
      <w:r w:rsidRPr="00C23010">
        <w:rPr>
          <w:rFonts w:asciiTheme="majorHAnsi" w:hAnsiTheme="majorHAnsi" w:cs="Times New Roman"/>
          <w:spacing w:val="-3"/>
          <w:szCs w:val="24"/>
        </w:rPr>
        <w:fldChar w:fldCharType="begin"/>
      </w:r>
      <w:r w:rsidRPr="00C23010">
        <w:rPr>
          <w:rFonts w:asciiTheme="majorHAnsi" w:hAnsiTheme="majorHAnsi" w:cs="Times New Roman"/>
          <w:spacing w:val="-3"/>
          <w:szCs w:val="24"/>
        </w:rPr>
        <w:instrText xml:space="preserve"> FILLIN  \* MERGEFORMAT </w:instrText>
      </w:r>
      <w:r w:rsidRPr="00C23010">
        <w:rPr>
          <w:rFonts w:asciiTheme="majorHAnsi" w:hAnsiTheme="majorHAnsi" w:cs="Times New Roman"/>
          <w:spacing w:val="-3"/>
          <w:szCs w:val="24"/>
        </w:rPr>
        <w:fldChar w:fldCharType="separate"/>
      </w:r>
      <w:r w:rsidR="00C11A98">
        <w:rPr>
          <w:rFonts w:asciiTheme="majorHAnsi" w:hAnsiTheme="majorHAnsi" w:cs="Times New Roman"/>
          <w:spacing w:val="-3"/>
          <w:szCs w:val="24"/>
        </w:rPr>
        <w:t>Amy Gorham</w:t>
      </w:r>
      <w:r w:rsidRPr="00C23010">
        <w:rPr>
          <w:rFonts w:asciiTheme="majorHAnsi" w:hAnsiTheme="majorHAnsi" w:cs="Times New Roman"/>
          <w:spacing w:val="-3"/>
          <w:szCs w:val="24"/>
        </w:rPr>
        <w:fldChar w:fldCharType="end"/>
      </w:r>
      <w:r w:rsidR="00C11A98" w:rsidRPr="00C23010">
        <w:rPr>
          <w:rFonts w:asciiTheme="majorHAnsi" w:hAnsiTheme="majorHAnsi" w:cs="Times New Roman"/>
          <w:szCs w:val="24"/>
        </w:rPr>
        <w:t xml:space="preserve"> </w:t>
      </w:r>
    </w:p>
    <w:p w14:paraId="24A62C84" w14:textId="5F70152A"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 xml:space="preserve">Phone: </w:t>
      </w:r>
      <w:r w:rsidR="00C11A98">
        <w:rPr>
          <w:rFonts w:asciiTheme="majorHAnsi" w:hAnsiTheme="majorHAnsi" w:cs="Times New Roman"/>
          <w:spacing w:val="-3"/>
          <w:szCs w:val="24"/>
        </w:rPr>
        <w:t>605-773-4530</w:t>
      </w:r>
    </w:p>
    <w:p w14:paraId="160685AB" w14:textId="35532F76" w:rsidR="005E511D" w:rsidRDefault="005E511D" w:rsidP="005E511D">
      <w:pPr>
        <w:pStyle w:val="ListParagraph"/>
        <w:numPr>
          <w:ilvl w:val="0"/>
          <w:numId w:val="0"/>
        </w:numPr>
        <w:ind w:left="720"/>
        <w:rPr>
          <w:rFonts w:asciiTheme="majorHAnsi" w:hAnsiTheme="majorHAnsi" w:cs="Times New Roman"/>
          <w:spacing w:val="-3"/>
          <w:szCs w:val="24"/>
        </w:rPr>
      </w:pPr>
      <w:r w:rsidRPr="00C23010">
        <w:rPr>
          <w:rFonts w:asciiTheme="majorHAnsi" w:hAnsiTheme="majorHAnsi"/>
          <w:szCs w:val="24"/>
        </w:rPr>
        <w:t xml:space="preserve">Email: </w:t>
      </w:r>
      <w:hyperlink r:id="rId20" w:history="1">
        <w:r w:rsidR="00C11A98" w:rsidRPr="004A76E2">
          <w:rPr>
            <w:rStyle w:val="Hyperlink"/>
            <w:rFonts w:asciiTheme="majorHAnsi" w:hAnsiTheme="majorHAnsi" w:cs="Times New Roman"/>
            <w:spacing w:val="-3"/>
            <w:szCs w:val="24"/>
          </w:rPr>
          <w:t>amy.gorham@state.sd.us</w:t>
        </w:r>
      </w:hyperlink>
    </w:p>
    <w:p w14:paraId="20686086" w14:textId="77777777" w:rsidR="00C11A98" w:rsidRDefault="00C11A98" w:rsidP="005E511D">
      <w:pPr>
        <w:pStyle w:val="ListParagraph"/>
        <w:numPr>
          <w:ilvl w:val="0"/>
          <w:numId w:val="0"/>
        </w:numPr>
        <w:ind w:left="720"/>
        <w:rPr>
          <w:rFonts w:asciiTheme="majorHAnsi" w:hAnsiTheme="majorHAnsi" w:cs="Times New Roman"/>
          <w:spacing w:val="-3"/>
          <w:szCs w:val="24"/>
        </w:rPr>
      </w:pPr>
    </w:p>
    <w:p w14:paraId="53F6FD02" w14:textId="730D5D5A"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Name: Virginia Hanson</w:t>
      </w:r>
    </w:p>
    <w:p w14:paraId="74B44475" w14:textId="78B60B18"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Phone: 605-773-4719</w:t>
      </w:r>
    </w:p>
    <w:p w14:paraId="44DB7843" w14:textId="5097AE38"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 xml:space="preserve">Email: </w:t>
      </w:r>
      <w:hyperlink r:id="rId21" w:history="1">
        <w:r w:rsidRPr="004A76E2">
          <w:rPr>
            <w:rStyle w:val="Hyperlink"/>
            <w:rFonts w:asciiTheme="majorHAnsi" w:hAnsiTheme="majorHAnsi" w:cs="Times New Roman"/>
            <w:spacing w:val="-3"/>
            <w:szCs w:val="24"/>
          </w:rPr>
          <w:t>virginia.hanson@state.sd.us</w:t>
        </w:r>
      </w:hyperlink>
    </w:p>
    <w:p w14:paraId="54DC422C" w14:textId="77777777" w:rsidR="00C11A98" w:rsidRDefault="00C11A98" w:rsidP="005E511D">
      <w:pPr>
        <w:pStyle w:val="ListParagraph"/>
        <w:numPr>
          <w:ilvl w:val="0"/>
          <w:numId w:val="0"/>
        </w:numPr>
        <w:ind w:left="720"/>
        <w:rPr>
          <w:rFonts w:asciiTheme="majorHAnsi" w:hAnsiTheme="majorHAnsi" w:cs="Times New Roman"/>
          <w:spacing w:val="-3"/>
          <w:szCs w:val="24"/>
        </w:rPr>
      </w:pPr>
    </w:p>
    <w:p w14:paraId="300B2409" w14:textId="042ADD69"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Name: Jennifer Sterling</w:t>
      </w:r>
    </w:p>
    <w:p w14:paraId="58A6472F" w14:textId="7A6CC236" w:rsidR="00C11A98" w:rsidRDefault="00C11A98" w:rsidP="005E511D">
      <w:pPr>
        <w:pStyle w:val="ListParagraph"/>
        <w:numPr>
          <w:ilvl w:val="0"/>
          <w:numId w:val="0"/>
        </w:numPr>
        <w:ind w:left="720"/>
        <w:rPr>
          <w:rFonts w:asciiTheme="majorHAnsi" w:hAnsiTheme="majorHAnsi" w:cs="Times New Roman"/>
          <w:spacing w:val="-3"/>
          <w:szCs w:val="24"/>
        </w:rPr>
      </w:pPr>
      <w:r>
        <w:rPr>
          <w:rFonts w:asciiTheme="majorHAnsi" w:hAnsiTheme="majorHAnsi" w:cs="Times New Roman"/>
          <w:spacing w:val="-3"/>
          <w:szCs w:val="24"/>
        </w:rPr>
        <w:t>Phone: 605-394-2525</w:t>
      </w:r>
    </w:p>
    <w:p w14:paraId="3AAA64CD" w14:textId="2215A4F6" w:rsidR="00C11A98" w:rsidRPr="00C23010" w:rsidRDefault="00C11A98" w:rsidP="005E511D">
      <w:pPr>
        <w:pStyle w:val="ListParagraph"/>
        <w:numPr>
          <w:ilvl w:val="0"/>
          <w:numId w:val="0"/>
        </w:numPr>
        <w:ind w:left="720"/>
        <w:rPr>
          <w:rFonts w:asciiTheme="majorHAnsi" w:hAnsiTheme="majorHAnsi"/>
          <w:szCs w:val="24"/>
        </w:rPr>
      </w:pPr>
      <w:r>
        <w:rPr>
          <w:rFonts w:asciiTheme="majorHAnsi" w:hAnsiTheme="majorHAnsi" w:cs="Times New Roman"/>
          <w:spacing w:val="-3"/>
          <w:szCs w:val="24"/>
        </w:rPr>
        <w:t xml:space="preserve">Email: </w:t>
      </w:r>
      <w:hyperlink r:id="rId22" w:history="1">
        <w:r w:rsidRPr="004A76E2">
          <w:rPr>
            <w:rStyle w:val="Hyperlink"/>
            <w:rFonts w:asciiTheme="majorHAnsi" w:hAnsiTheme="majorHAnsi" w:cs="Times New Roman"/>
            <w:spacing w:val="-3"/>
            <w:szCs w:val="24"/>
          </w:rPr>
          <w:t>Jennifer.sterling@state.sd.us</w:t>
        </w:r>
      </w:hyperlink>
      <w:r>
        <w:rPr>
          <w:rFonts w:asciiTheme="majorHAnsi" w:hAnsiTheme="majorHAnsi" w:cs="Times New Roman"/>
          <w:spacing w:val="-3"/>
          <w:szCs w:val="24"/>
        </w:rPr>
        <w:t xml:space="preserve"> </w:t>
      </w:r>
    </w:p>
    <w:p w14:paraId="1342B010" w14:textId="77777777" w:rsidR="005E511D" w:rsidRPr="00C23010" w:rsidRDefault="005E511D" w:rsidP="005E511D">
      <w:pPr>
        <w:tabs>
          <w:tab w:val="left" w:pos="3544"/>
        </w:tabs>
        <w:contextualSpacing/>
        <w:rPr>
          <w:rFonts w:asciiTheme="majorHAnsi" w:hAnsiTheme="majorHAnsi"/>
          <w:szCs w:val="24"/>
        </w:rPr>
      </w:pPr>
    </w:p>
    <w:p w14:paraId="00691F79" w14:textId="77777777" w:rsidR="005E511D" w:rsidRPr="00C23010" w:rsidRDefault="005E511D" w:rsidP="005E511D">
      <w:pPr>
        <w:pStyle w:val="ListParagraph"/>
        <w:numPr>
          <w:ilvl w:val="0"/>
          <w:numId w:val="11"/>
        </w:numPr>
        <w:contextualSpacing/>
        <w:rPr>
          <w:rFonts w:asciiTheme="majorHAnsi" w:hAnsiTheme="majorHAnsi"/>
          <w:b/>
          <w:bCs/>
          <w:szCs w:val="24"/>
        </w:rPr>
      </w:pPr>
      <w:r w:rsidRPr="00C23010">
        <w:rPr>
          <w:rFonts w:asciiTheme="majorHAnsi" w:hAnsiTheme="majorHAnsi"/>
          <w:b/>
          <w:bCs/>
          <w:szCs w:val="24"/>
        </w:rPr>
        <w:t>FNS Regional Office Contact Information:</w:t>
      </w:r>
    </w:p>
    <w:p w14:paraId="5BE90746" w14:textId="1F385916"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lastRenderedPageBreak/>
        <w:t>Name</w:t>
      </w:r>
      <w:r w:rsidR="00C11A98">
        <w:rPr>
          <w:rFonts w:asciiTheme="majorHAnsi" w:hAnsiTheme="majorHAnsi"/>
          <w:szCs w:val="24"/>
        </w:rPr>
        <w:t>: Roberta Montoya</w:t>
      </w:r>
    </w:p>
    <w:p w14:paraId="15C8E99E" w14:textId="440DC8D7" w:rsidR="005E511D" w:rsidRPr="00C23010" w:rsidRDefault="005E511D" w:rsidP="005E511D">
      <w:pPr>
        <w:pStyle w:val="ListParagraph"/>
        <w:numPr>
          <w:ilvl w:val="0"/>
          <w:numId w:val="0"/>
        </w:numPr>
        <w:ind w:left="720"/>
        <w:rPr>
          <w:rFonts w:asciiTheme="majorHAnsi" w:hAnsiTheme="majorHAnsi" w:cs="Times New Roman"/>
          <w:szCs w:val="24"/>
        </w:rPr>
      </w:pPr>
      <w:r w:rsidRPr="00C23010">
        <w:rPr>
          <w:rFonts w:asciiTheme="majorHAnsi" w:hAnsiTheme="majorHAnsi"/>
          <w:szCs w:val="24"/>
        </w:rPr>
        <w:t>Phone:</w:t>
      </w:r>
      <w:r w:rsidR="00C11A98">
        <w:rPr>
          <w:rFonts w:asciiTheme="majorHAnsi" w:hAnsiTheme="majorHAnsi"/>
          <w:szCs w:val="24"/>
        </w:rPr>
        <w:t xml:space="preserve"> </w:t>
      </w:r>
      <w:r w:rsidR="00C11A98" w:rsidRPr="00C11A98">
        <w:rPr>
          <w:rFonts w:asciiTheme="majorHAnsi" w:hAnsiTheme="majorHAnsi"/>
          <w:szCs w:val="24"/>
        </w:rPr>
        <w:t>303-844-0302</w:t>
      </w:r>
    </w:p>
    <w:p w14:paraId="57B70473" w14:textId="0E0971E0" w:rsidR="005E511D" w:rsidRPr="00C23010" w:rsidRDefault="005E511D" w:rsidP="005E511D">
      <w:pPr>
        <w:pStyle w:val="ListParagraph"/>
        <w:numPr>
          <w:ilvl w:val="0"/>
          <w:numId w:val="0"/>
        </w:numPr>
        <w:ind w:left="720"/>
        <w:rPr>
          <w:rFonts w:asciiTheme="majorHAnsi" w:hAnsiTheme="majorHAnsi"/>
          <w:szCs w:val="24"/>
        </w:rPr>
      </w:pPr>
      <w:r w:rsidRPr="00C23010">
        <w:rPr>
          <w:rFonts w:asciiTheme="majorHAnsi" w:hAnsiTheme="majorHAnsi"/>
          <w:szCs w:val="24"/>
        </w:rPr>
        <w:t xml:space="preserve">Email: </w:t>
      </w:r>
      <w:hyperlink r:id="rId23" w:history="1">
        <w:r w:rsidR="00C11A98" w:rsidRPr="00C332FE">
          <w:rPr>
            <w:rStyle w:val="Hyperlink"/>
            <w:rFonts w:asciiTheme="majorHAnsi" w:hAnsiTheme="majorHAnsi" w:cs="Times New Roman"/>
            <w:spacing w:val="-3"/>
            <w:szCs w:val="24"/>
          </w:rPr>
          <w:t>roberta.montoya@usda.gov</w:t>
        </w:r>
      </w:hyperlink>
      <w:r w:rsidR="00C11A98">
        <w:rPr>
          <w:rFonts w:asciiTheme="majorHAnsi" w:hAnsiTheme="majorHAnsi" w:cs="Times New Roman"/>
          <w:spacing w:val="-3"/>
          <w:szCs w:val="24"/>
        </w:rPr>
        <w:t xml:space="preserve"> </w:t>
      </w:r>
    </w:p>
    <w:p w14:paraId="23329682" w14:textId="77777777" w:rsidR="005E511D" w:rsidRPr="00C23010" w:rsidRDefault="005E511D" w:rsidP="005E511D">
      <w:pPr>
        <w:contextualSpacing/>
        <w:rPr>
          <w:rFonts w:asciiTheme="majorHAnsi" w:hAnsiTheme="majorHAnsi" w:cs="Times New Roman"/>
          <w:szCs w:val="24"/>
        </w:rPr>
      </w:pPr>
    </w:p>
    <w:p w14:paraId="2624461B" w14:textId="641E8027" w:rsidR="001E7651" w:rsidRPr="00C23010" w:rsidRDefault="001E7651" w:rsidP="005E511D">
      <w:pPr>
        <w:rPr>
          <w:rFonts w:asciiTheme="majorHAnsi" w:hAnsiTheme="majorHAnsi"/>
          <w:szCs w:val="24"/>
        </w:rPr>
      </w:pPr>
    </w:p>
    <w:sectPr w:rsidR="001E7651" w:rsidRPr="00C23010" w:rsidSect="005E511D">
      <w:headerReference w:type="default" r:id="rId24"/>
      <w:headerReference w:type="first" r:id="rId25"/>
      <w:footerReference w:type="first" r:id="rId26"/>
      <w:pgSz w:w="12240" w:h="15840"/>
      <w:pgMar w:top="1440" w:right="1440" w:bottom="1440" w:left="1440" w:header="432" w:footer="432"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Kristen Halverson" w:date="2024-08-07T15:09:00Z" w:initials="KAH">
    <w:p w14:paraId="412A61A2" w14:textId="77777777" w:rsidR="009E3750" w:rsidRDefault="009E3750" w:rsidP="009E3750">
      <w:pPr>
        <w:pStyle w:val="CommentText"/>
      </w:pPr>
      <w:r>
        <w:rPr>
          <w:rStyle w:val="CommentReference"/>
        </w:rPr>
        <w:annotationRef/>
      </w:r>
      <w:r>
        <w:t xml:space="preserve">Based on the State’s request this is 7 counties. </w:t>
      </w:r>
    </w:p>
    <w:p w14:paraId="11F057B3" w14:textId="77777777" w:rsidR="009E3750" w:rsidRDefault="009E3750" w:rsidP="009E3750">
      <w:pPr>
        <w:pStyle w:val="CommentText"/>
      </w:pPr>
    </w:p>
    <w:p w14:paraId="4C612B51" w14:textId="77777777" w:rsidR="009E3750" w:rsidRDefault="009E3750" w:rsidP="009E3750">
      <w:pPr>
        <w:pStyle w:val="CommentText"/>
      </w:pPr>
      <w:r>
        <w:rPr>
          <w:color w:val="000000"/>
        </w:rPr>
        <w:t>Buffalo County, SD</w:t>
      </w:r>
    </w:p>
    <w:p w14:paraId="46C7B298" w14:textId="77777777" w:rsidR="009E3750" w:rsidRDefault="009E3750" w:rsidP="009E3750">
      <w:pPr>
        <w:pStyle w:val="CommentText"/>
      </w:pPr>
      <w:r>
        <w:rPr>
          <w:color w:val="000000"/>
        </w:rPr>
        <w:t>Corson County, SD</w:t>
      </w:r>
    </w:p>
    <w:p w14:paraId="761B47D5" w14:textId="77777777" w:rsidR="009E3750" w:rsidRDefault="009E3750" w:rsidP="009E3750">
      <w:pPr>
        <w:pStyle w:val="CommentText"/>
      </w:pPr>
      <w:r>
        <w:rPr>
          <w:color w:val="000000"/>
        </w:rPr>
        <w:t>Dewey County, SD</w:t>
      </w:r>
    </w:p>
    <w:p w14:paraId="0F9FB5AF" w14:textId="77777777" w:rsidR="009E3750" w:rsidRDefault="009E3750" w:rsidP="009E3750">
      <w:pPr>
        <w:pStyle w:val="CommentText"/>
      </w:pPr>
      <w:r>
        <w:rPr>
          <w:color w:val="000000"/>
        </w:rPr>
        <w:t>Ziebach County, SD</w:t>
      </w:r>
    </w:p>
    <w:p w14:paraId="7D09C56D" w14:textId="77777777" w:rsidR="009E3750" w:rsidRDefault="009E3750" w:rsidP="009E3750">
      <w:pPr>
        <w:pStyle w:val="CommentText"/>
      </w:pPr>
      <w:r>
        <w:rPr>
          <w:color w:val="000000"/>
        </w:rPr>
        <w:t>Bennett County, SD</w:t>
      </w:r>
    </w:p>
    <w:p w14:paraId="7AE7D20B" w14:textId="77777777" w:rsidR="009E3750" w:rsidRDefault="009E3750" w:rsidP="009E3750">
      <w:pPr>
        <w:pStyle w:val="CommentText"/>
      </w:pPr>
      <w:r>
        <w:rPr>
          <w:color w:val="000000"/>
        </w:rPr>
        <w:t>Oglala Lakota County, SD</w:t>
      </w:r>
    </w:p>
    <w:p w14:paraId="0637BA74" w14:textId="77777777" w:rsidR="009E3750" w:rsidRDefault="009E3750" w:rsidP="009E3750">
      <w:pPr>
        <w:pStyle w:val="CommentText"/>
      </w:pPr>
      <w:r>
        <w:rPr>
          <w:color w:val="000000"/>
        </w:rPr>
        <w:t>Todd County, SD</w:t>
      </w:r>
    </w:p>
  </w:comment>
  <w:comment w:id="4" w:author="Link, Riley - FNS" w:date="2024-08-08T10:59:00Z" w:initials="RL">
    <w:p w14:paraId="46AA89F6" w14:textId="77777777" w:rsidR="007343D8" w:rsidRDefault="007343D8" w:rsidP="007343D8">
      <w:pPr>
        <w:pStyle w:val="CommentText"/>
      </w:pPr>
      <w:r>
        <w:rPr>
          <w:rStyle w:val="CommentReference"/>
        </w:rPr>
        <w:annotationRef/>
      </w:r>
      <w:r>
        <w:t>Thank you for catching this</w:t>
      </w:r>
    </w:p>
  </w:comment>
  <w:comment w:id="9" w:author="Link, Riley - FNS" w:date="2024-08-01T08:20:00Z" w:initials="RL">
    <w:p w14:paraId="1D9DCE1D" w14:textId="03B76C48" w:rsidR="00F11CEA" w:rsidRDefault="00F11CEA" w:rsidP="00F11CEA">
      <w:pPr>
        <w:pStyle w:val="CommentText"/>
      </w:pPr>
      <w:r>
        <w:rPr>
          <w:rStyle w:val="CommentReference"/>
        </w:rPr>
        <w:annotationRef/>
      </w:r>
      <w:r>
        <w:t>Kristen, FYI South Dakota’s request says 9.0%, but I calculated 9.1%. I’m not sure why, this could be a rounding issue - we may have rounded slightly differently in the calculation. Regardless this reservation is well above the 4.4 threshold so I think it’s fine.</w:t>
      </w:r>
    </w:p>
  </w:comment>
  <w:comment w:id="10" w:author="Kristen Halverson" w:date="2024-08-07T14:29:00Z" w:initials="KAH">
    <w:p w14:paraId="7C983FC5" w14:textId="77777777" w:rsidR="003C3058" w:rsidRDefault="00B506B2" w:rsidP="003C3058">
      <w:pPr>
        <w:pStyle w:val="CommentText"/>
      </w:pPr>
      <w:r>
        <w:rPr>
          <w:rStyle w:val="CommentReference"/>
        </w:rPr>
        <w:annotationRef/>
      </w:r>
      <w:r w:rsidR="003C3058">
        <w:t>Hi Riley, we ran into this with another request that we had as well with MT. Ali C stated the following when describing the issue: “I want to note that while our calculated unemployment rates matched what MT included in their request, the actual numbers they submitted did not 100% match up with Columns R and S in the ACS Res tab of our analysis. I think we might have used different ACS data, since I used 2022 5-Year and MT did not specify in their request. I don’t think this really effects anything in practice since all the areas still qualify and the end rates match up. But just wanted to flag.”</w:t>
      </w:r>
    </w:p>
    <w:p w14:paraId="77D36611" w14:textId="77777777" w:rsidR="003C3058" w:rsidRDefault="003C3058" w:rsidP="003C3058">
      <w:pPr>
        <w:pStyle w:val="CommentText"/>
      </w:pPr>
    </w:p>
    <w:p w14:paraId="082D5A9C" w14:textId="77777777" w:rsidR="003C3058" w:rsidRDefault="003C3058" w:rsidP="003C3058">
      <w:pPr>
        <w:pStyle w:val="CommentText"/>
      </w:pPr>
      <w:r>
        <w:t xml:space="preserve">However, the State used the 2018-2022 ACS 5-year estimate data to support their request based on what they stated, so the above should not be the issue. The numbers are slightly different for columns R and S for the State similar to Ali’s feedback above. However, I am thinking since the State’s BLS numbers do not 100% match what we pulled that may be the issue and this may be the same issue for the labor force numbers. For example, when I looked at the BLS unemployment numbers for the counties of Bennett (Pine Ridge Reservation), Oglala Lakota County (Pine Ridge Reservation), Todd County (Pine Ridge Reservation) the unemployment numbers are different than what is in the State’s request, but the area still qualifies. So I do not think this should hold up the waiver process since the areas qualify, but it may be something we want to look out for in the future, please let me know if you would like me to put time aside for us to discuss this comment. </w:t>
      </w:r>
    </w:p>
  </w:comment>
  <w:comment w:id="11" w:author="Link, Riley - FNS" w:date="2024-08-08T11:08:00Z" w:initials="RL">
    <w:p w14:paraId="7EAE1B66" w14:textId="77777777" w:rsidR="007343D8" w:rsidRDefault="007343D8" w:rsidP="007343D8">
      <w:pPr>
        <w:pStyle w:val="CommentText"/>
      </w:pPr>
      <w:r>
        <w:rPr>
          <w:rStyle w:val="CommentReference"/>
        </w:rPr>
        <w:annotationRef/>
      </w:r>
      <w:r>
        <w:t>Thanks Kristen. I just compared the request to our validation and agree we have different numbers in columns. It appears we used the same time periods of BLS and ACS data so I can’t figure out exactly what is causing the discrepancy. Regardless, the areas qualify so I recommend approving with our data. Next time we get a request with reservations, if the State provides the excel with the data analysis, I can look at both side by side to see where the difference is coming from.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637BA74" w15:done="0"/>
  <w15:commentEx w15:paraId="46AA89F6" w15:paraIdParent="0637BA74" w15:done="0"/>
  <w15:commentEx w15:paraId="1D9DCE1D" w15:done="0"/>
  <w15:commentEx w15:paraId="082D5A9C" w15:paraIdParent="1D9DCE1D" w15:done="0"/>
  <w15:commentEx w15:paraId="7EAE1B66" w15:paraIdParent="1D9DCE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4542B1F" w16cex:dateUtc="2024-08-07T19:09:00Z"/>
  <w16cex:commentExtensible w16cex:durableId="4795E61D" w16cex:dateUtc="2024-08-08T14:59:00Z"/>
  <w16cex:commentExtensible w16cex:durableId="6FDC55F1" w16cex:dateUtc="2024-08-01T12:20:00Z"/>
  <w16cex:commentExtensible w16cex:durableId="0DC86251" w16cex:dateUtc="2024-08-07T18:29:00Z"/>
  <w16cex:commentExtensible w16cex:durableId="3458F7D4" w16cex:dateUtc="2024-08-08T15: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637BA74" w16cid:durableId="54542B1F"/>
  <w16cid:commentId w16cid:paraId="46AA89F6" w16cid:durableId="4795E61D"/>
  <w16cid:commentId w16cid:paraId="1D9DCE1D" w16cid:durableId="6FDC55F1"/>
  <w16cid:commentId w16cid:paraId="082D5A9C" w16cid:durableId="0DC86251"/>
  <w16cid:commentId w16cid:paraId="7EAE1B66" w16cid:durableId="3458F7D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5CCDF" w14:textId="77777777" w:rsidR="005E511D" w:rsidRDefault="005E511D" w:rsidP="0079069A">
      <w:r>
        <w:separator/>
      </w:r>
    </w:p>
  </w:endnote>
  <w:endnote w:type="continuationSeparator" w:id="0">
    <w:p w14:paraId="0D076737" w14:textId="77777777" w:rsidR="005E511D" w:rsidRDefault="005E511D" w:rsidP="00790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Source Sans Pro"/>
    <w:charset w:val="00"/>
    <w:family w:val="swiss"/>
    <w:pitch w:val="variable"/>
    <w:sig w:usb0="600002F7" w:usb1="02000001" w:usb2="00000000" w:usb3="00000000" w:csb0="0000019F" w:csb1="00000000"/>
  </w:font>
  <w:font w:name="Source Sans Pro SemiBold">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2CDB4" w14:textId="77777777" w:rsidR="001E7651" w:rsidRPr="005E511D" w:rsidRDefault="001E7651" w:rsidP="001E7651">
    <w:pPr>
      <w:spacing w:after="120"/>
      <w:jc w:val="center"/>
      <w:rPr>
        <w:rFonts w:ascii="Source Sans Pro" w:hAnsi="Source Sans Pro"/>
        <w:sz w:val="18"/>
        <w:szCs w:val="18"/>
      </w:rPr>
    </w:pPr>
    <w:r w:rsidRPr="005E511D">
      <w:rPr>
        <w:rFonts w:ascii="Source Sans Pro" w:hAnsi="Source Sans Pro"/>
        <w:sz w:val="18"/>
        <w:szCs w:val="18"/>
      </w:rPr>
      <w:t>Food and Nutrition Service, Braddock Metro Center, 1320 Braddock Place, Alexandria, VA 22314</w:t>
    </w:r>
  </w:p>
  <w:p w14:paraId="207A2917" w14:textId="77777777" w:rsidR="001E7651" w:rsidRPr="005E511D" w:rsidRDefault="001E7651" w:rsidP="001E7651">
    <w:pPr>
      <w:jc w:val="center"/>
      <w:rPr>
        <w:rFonts w:ascii="Source Sans Pro" w:hAnsi="Source Sans Pro"/>
        <w:sz w:val="18"/>
        <w:szCs w:val="18"/>
      </w:rPr>
    </w:pPr>
    <w:r w:rsidRPr="005E511D">
      <w:rPr>
        <w:rFonts w:ascii="Source Sans Pro" w:hAnsi="Source Sans Pro"/>
        <w:sz w:val="18"/>
        <w:szCs w:val="18"/>
      </w:rPr>
      <w:t>USDA is an Equal Opportunity Provider, Employer, and Lender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BCD111" w14:textId="77777777" w:rsidR="005E511D" w:rsidRDefault="005E511D" w:rsidP="0079069A">
      <w:r>
        <w:separator/>
      </w:r>
    </w:p>
  </w:footnote>
  <w:footnote w:type="continuationSeparator" w:id="0">
    <w:p w14:paraId="50BAD694" w14:textId="77777777" w:rsidR="005E511D" w:rsidRDefault="005E511D" w:rsidP="00790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hAnsiTheme="majorHAnsi"/>
      </w:rPr>
      <w:id w:val="-1318336367"/>
      <w:docPartObj>
        <w:docPartGallery w:val="Page Numbers (Top of Page)"/>
        <w:docPartUnique/>
      </w:docPartObj>
    </w:sdtPr>
    <w:sdtEndPr/>
    <w:sdtContent>
      <w:p w14:paraId="4B68C928" w14:textId="2698EDFF" w:rsidR="00641A62" w:rsidRPr="005E511D" w:rsidRDefault="001E7651" w:rsidP="005E511D">
        <w:pPr>
          <w:pStyle w:val="Header"/>
          <w:jc w:val="right"/>
          <w:rPr>
            <w:rFonts w:asciiTheme="majorHAnsi" w:hAnsiTheme="majorHAnsi"/>
          </w:rPr>
        </w:pPr>
        <w:r w:rsidRPr="005E511D">
          <w:rPr>
            <w:rFonts w:asciiTheme="majorHAnsi" w:hAnsiTheme="majorHAnsi"/>
          </w:rPr>
          <w:t xml:space="preserve">Page </w:t>
        </w:r>
        <w:r w:rsidRPr="005E511D">
          <w:rPr>
            <w:rFonts w:asciiTheme="majorHAnsi" w:hAnsiTheme="majorHAnsi"/>
            <w:b/>
            <w:bCs/>
            <w:szCs w:val="24"/>
          </w:rPr>
          <w:fldChar w:fldCharType="begin"/>
        </w:r>
        <w:r w:rsidRPr="005E511D">
          <w:rPr>
            <w:rFonts w:asciiTheme="majorHAnsi" w:hAnsiTheme="majorHAnsi"/>
            <w:b/>
            <w:bCs/>
          </w:rPr>
          <w:instrText xml:space="preserve"> PAGE </w:instrText>
        </w:r>
        <w:r w:rsidRPr="005E511D">
          <w:rPr>
            <w:rFonts w:asciiTheme="majorHAnsi" w:hAnsiTheme="majorHAnsi"/>
            <w:b/>
            <w:bCs/>
            <w:szCs w:val="24"/>
          </w:rPr>
          <w:fldChar w:fldCharType="separate"/>
        </w:r>
        <w:r w:rsidRPr="005E511D">
          <w:rPr>
            <w:rFonts w:asciiTheme="majorHAnsi" w:hAnsiTheme="majorHAnsi"/>
            <w:b/>
            <w:bCs/>
            <w:noProof/>
          </w:rPr>
          <w:t>2</w:t>
        </w:r>
        <w:r w:rsidRPr="005E511D">
          <w:rPr>
            <w:rFonts w:asciiTheme="majorHAnsi" w:hAnsiTheme="majorHAnsi"/>
            <w:b/>
            <w:bCs/>
            <w:szCs w:val="24"/>
          </w:rPr>
          <w:fldChar w:fldCharType="end"/>
        </w:r>
        <w:r w:rsidRPr="005E511D">
          <w:rPr>
            <w:rFonts w:asciiTheme="majorHAnsi" w:hAnsiTheme="majorHAnsi"/>
          </w:rPr>
          <w:t xml:space="preserve"> of </w:t>
        </w:r>
        <w:r w:rsidRPr="005E511D">
          <w:rPr>
            <w:rFonts w:asciiTheme="majorHAnsi" w:hAnsiTheme="majorHAnsi"/>
            <w:b/>
            <w:bCs/>
            <w:szCs w:val="24"/>
          </w:rPr>
          <w:fldChar w:fldCharType="begin"/>
        </w:r>
        <w:r w:rsidRPr="005E511D">
          <w:rPr>
            <w:rFonts w:asciiTheme="majorHAnsi" w:hAnsiTheme="majorHAnsi"/>
            <w:b/>
            <w:bCs/>
          </w:rPr>
          <w:instrText xml:space="preserve"> NUMPAGES  </w:instrText>
        </w:r>
        <w:r w:rsidRPr="005E511D">
          <w:rPr>
            <w:rFonts w:asciiTheme="majorHAnsi" w:hAnsiTheme="majorHAnsi"/>
            <w:b/>
            <w:bCs/>
            <w:szCs w:val="24"/>
          </w:rPr>
          <w:fldChar w:fldCharType="separate"/>
        </w:r>
        <w:r w:rsidRPr="005E511D">
          <w:rPr>
            <w:rFonts w:asciiTheme="majorHAnsi" w:hAnsiTheme="majorHAnsi"/>
            <w:b/>
            <w:bCs/>
            <w:noProof/>
          </w:rPr>
          <w:t>2</w:t>
        </w:r>
        <w:r w:rsidRPr="005E511D">
          <w:rPr>
            <w:rFonts w:asciiTheme="majorHAnsi" w:hAnsiTheme="majorHAnsi"/>
            <w:b/>
            <w:bCs/>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C912E" w14:textId="77777777" w:rsidR="00B60C1D" w:rsidRDefault="005F32A9" w:rsidP="005F32A9">
    <w:pPr>
      <w:pStyle w:val="Header"/>
      <w:ind w:left="-1080"/>
    </w:pPr>
    <w:r>
      <w:rPr>
        <w:noProof/>
      </w:rPr>
      <w:drawing>
        <wp:inline distT="0" distB="0" distL="0" distR="0" wp14:anchorId="11F0E1A8" wp14:editId="610DB7CE">
          <wp:extent cx="2762392" cy="377844"/>
          <wp:effectExtent l="0" t="0" r="0" b="3175"/>
          <wp:docPr id="403915234" name="Picture 1" descr="USDA log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915234" name="Picture 1" descr="USDA logo">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2762392" cy="3778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85332"/>
    <w:multiLevelType w:val="hybridMultilevel"/>
    <w:tmpl w:val="1B62C7B4"/>
    <w:lvl w:ilvl="0" w:tplc="CB528F5C">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949A7"/>
    <w:multiLevelType w:val="hybridMultilevel"/>
    <w:tmpl w:val="A00A3D36"/>
    <w:lvl w:ilvl="0" w:tplc="D9AAFF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550C07"/>
    <w:multiLevelType w:val="hybridMultilevel"/>
    <w:tmpl w:val="2270744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 w15:restartNumberingAfterBreak="0">
    <w:nsid w:val="22607667"/>
    <w:multiLevelType w:val="hybridMultilevel"/>
    <w:tmpl w:val="5BF05AA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2BD41E36"/>
    <w:multiLevelType w:val="hybridMultilevel"/>
    <w:tmpl w:val="5EB240E8"/>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5" w15:restartNumberingAfterBreak="0">
    <w:nsid w:val="55310F84"/>
    <w:multiLevelType w:val="hybridMultilevel"/>
    <w:tmpl w:val="426CAF98"/>
    <w:lvl w:ilvl="0" w:tplc="D0F863E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0156C3"/>
    <w:multiLevelType w:val="hybridMultilevel"/>
    <w:tmpl w:val="69CC4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6114FA"/>
    <w:multiLevelType w:val="hybridMultilevel"/>
    <w:tmpl w:val="D37017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EB801D9"/>
    <w:multiLevelType w:val="hybridMultilevel"/>
    <w:tmpl w:val="7C0C7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C82A0B"/>
    <w:multiLevelType w:val="hybridMultilevel"/>
    <w:tmpl w:val="5D587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F111B8"/>
    <w:multiLevelType w:val="hybridMultilevel"/>
    <w:tmpl w:val="A6489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281601"/>
    <w:multiLevelType w:val="hybridMultilevel"/>
    <w:tmpl w:val="A64896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D02309F"/>
    <w:multiLevelType w:val="hybridMultilevel"/>
    <w:tmpl w:val="FAF05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515F52"/>
    <w:multiLevelType w:val="hybridMultilevel"/>
    <w:tmpl w:val="1592FF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35297860">
    <w:abstractNumId w:val="7"/>
  </w:num>
  <w:num w:numId="2" w16cid:durableId="1910648839">
    <w:abstractNumId w:val="13"/>
  </w:num>
  <w:num w:numId="3" w16cid:durableId="205021168">
    <w:abstractNumId w:val="1"/>
  </w:num>
  <w:num w:numId="4" w16cid:durableId="1340042882">
    <w:abstractNumId w:val="0"/>
  </w:num>
  <w:num w:numId="5" w16cid:durableId="1034159553">
    <w:abstractNumId w:val="12"/>
  </w:num>
  <w:num w:numId="6" w16cid:durableId="836846206">
    <w:abstractNumId w:val="2"/>
  </w:num>
  <w:num w:numId="7" w16cid:durableId="210968903">
    <w:abstractNumId w:val="6"/>
  </w:num>
  <w:num w:numId="8" w16cid:durableId="43600514">
    <w:abstractNumId w:val="4"/>
  </w:num>
  <w:num w:numId="9" w16cid:durableId="1223834490">
    <w:abstractNumId w:val="9"/>
  </w:num>
  <w:num w:numId="10" w16cid:durableId="981351571">
    <w:abstractNumId w:val="3"/>
  </w:num>
  <w:num w:numId="11" w16cid:durableId="853688489">
    <w:abstractNumId w:val="5"/>
  </w:num>
  <w:num w:numId="12" w16cid:durableId="1557425137">
    <w:abstractNumId w:val="10"/>
  </w:num>
  <w:num w:numId="13" w16cid:durableId="1489202380">
    <w:abstractNumId w:val="11"/>
  </w:num>
  <w:num w:numId="14" w16cid:durableId="12794110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risten Halverson">
    <w15:presenceInfo w15:providerId="None" w15:userId="Kristen Halverson"/>
  </w15:person>
  <w15:person w15:author="Link, Riley - FNS">
    <w15:presenceInfo w15:providerId="AD" w15:userId="S::Riley.Link@usda.gov::87ab53cf-bdce-45e9-a222-bccd451d4a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4"/>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11D"/>
    <w:rsid w:val="000011B3"/>
    <w:rsid w:val="00001C8E"/>
    <w:rsid w:val="00002CC3"/>
    <w:rsid w:val="00004443"/>
    <w:rsid w:val="00004F3D"/>
    <w:rsid w:val="00010B19"/>
    <w:rsid w:val="00014D8B"/>
    <w:rsid w:val="00014E7A"/>
    <w:rsid w:val="00015107"/>
    <w:rsid w:val="00015D67"/>
    <w:rsid w:val="00015DC3"/>
    <w:rsid w:val="00015EE0"/>
    <w:rsid w:val="0002396D"/>
    <w:rsid w:val="000260C9"/>
    <w:rsid w:val="00026C14"/>
    <w:rsid w:val="000279FE"/>
    <w:rsid w:val="00030171"/>
    <w:rsid w:val="00030763"/>
    <w:rsid w:val="000315FD"/>
    <w:rsid w:val="00032920"/>
    <w:rsid w:val="00033492"/>
    <w:rsid w:val="00033B0A"/>
    <w:rsid w:val="00033D29"/>
    <w:rsid w:val="00034AB9"/>
    <w:rsid w:val="00034DAB"/>
    <w:rsid w:val="0003533A"/>
    <w:rsid w:val="00037A85"/>
    <w:rsid w:val="00037D40"/>
    <w:rsid w:val="00040A22"/>
    <w:rsid w:val="000427BA"/>
    <w:rsid w:val="00043ECD"/>
    <w:rsid w:val="000442D1"/>
    <w:rsid w:val="00044964"/>
    <w:rsid w:val="00044CA7"/>
    <w:rsid w:val="00044EE8"/>
    <w:rsid w:val="000469CE"/>
    <w:rsid w:val="000470BE"/>
    <w:rsid w:val="00050316"/>
    <w:rsid w:val="000512B2"/>
    <w:rsid w:val="0005158F"/>
    <w:rsid w:val="000519F4"/>
    <w:rsid w:val="000538C8"/>
    <w:rsid w:val="00053AB4"/>
    <w:rsid w:val="00054897"/>
    <w:rsid w:val="00054FEB"/>
    <w:rsid w:val="0005628B"/>
    <w:rsid w:val="0005781F"/>
    <w:rsid w:val="00057FD0"/>
    <w:rsid w:val="00061C03"/>
    <w:rsid w:val="00062DF2"/>
    <w:rsid w:val="00063E98"/>
    <w:rsid w:val="000650B3"/>
    <w:rsid w:val="00065F2A"/>
    <w:rsid w:val="0006732B"/>
    <w:rsid w:val="00070FF2"/>
    <w:rsid w:val="000714CA"/>
    <w:rsid w:val="00073347"/>
    <w:rsid w:val="00077156"/>
    <w:rsid w:val="00077208"/>
    <w:rsid w:val="00077643"/>
    <w:rsid w:val="00083E85"/>
    <w:rsid w:val="00084EE1"/>
    <w:rsid w:val="000869E6"/>
    <w:rsid w:val="00086FFA"/>
    <w:rsid w:val="00091A3C"/>
    <w:rsid w:val="00093636"/>
    <w:rsid w:val="000941FB"/>
    <w:rsid w:val="00095F5E"/>
    <w:rsid w:val="0009681B"/>
    <w:rsid w:val="000976F1"/>
    <w:rsid w:val="00097D3A"/>
    <w:rsid w:val="00097DD6"/>
    <w:rsid w:val="000A10EB"/>
    <w:rsid w:val="000A2D31"/>
    <w:rsid w:val="000A2DA1"/>
    <w:rsid w:val="000A71CE"/>
    <w:rsid w:val="000B0570"/>
    <w:rsid w:val="000B2D69"/>
    <w:rsid w:val="000B2DFC"/>
    <w:rsid w:val="000B6410"/>
    <w:rsid w:val="000B72DE"/>
    <w:rsid w:val="000C0116"/>
    <w:rsid w:val="000C2C05"/>
    <w:rsid w:val="000C4737"/>
    <w:rsid w:val="000C54DE"/>
    <w:rsid w:val="000C73D7"/>
    <w:rsid w:val="000C7924"/>
    <w:rsid w:val="000D1142"/>
    <w:rsid w:val="000D14DA"/>
    <w:rsid w:val="000D35CB"/>
    <w:rsid w:val="000D4E83"/>
    <w:rsid w:val="000D71DD"/>
    <w:rsid w:val="000D7E23"/>
    <w:rsid w:val="000E360D"/>
    <w:rsid w:val="000E512C"/>
    <w:rsid w:val="000E56AD"/>
    <w:rsid w:val="000E5B77"/>
    <w:rsid w:val="000E6FC2"/>
    <w:rsid w:val="000F376E"/>
    <w:rsid w:val="000F5437"/>
    <w:rsid w:val="000F7C87"/>
    <w:rsid w:val="001013CE"/>
    <w:rsid w:val="00101613"/>
    <w:rsid w:val="00102638"/>
    <w:rsid w:val="001035F3"/>
    <w:rsid w:val="001037AE"/>
    <w:rsid w:val="0010425F"/>
    <w:rsid w:val="00111533"/>
    <w:rsid w:val="0011302C"/>
    <w:rsid w:val="00115FC4"/>
    <w:rsid w:val="00116D5E"/>
    <w:rsid w:val="0011722B"/>
    <w:rsid w:val="00117483"/>
    <w:rsid w:val="00117B9F"/>
    <w:rsid w:val="00121721"/>
    <w:rsid w:val="00123C77"/>
    <w:rsid w:val="00124208"/>
    <w:rsid w:val="00124B98"/>
    <w:rsid w:val="0012593B"/>
    <w:rsid w:val="0012678F"/>
    <w:rsid w:val="0012778E"/>
    <w:rsid w:val="00127E96"/>
    <w:rsid w:val="0013243D"/>
    <w:rsid w:val="00133B22"/>
    <w:rsid w:val="00137057"/>
    <w:rsid w:val="00137B7D"/>
    <w:rsid w:val="001403AF"/>
    <w:rsid w:val="00142AC0"/>
    <w:rsid w:val="0014334D"/>
    <w:rsid w:val="00144131"/>
    <w:rsid w:val="00144919"/>
    <w:rsid w:val="00144CB6"/>
    <w:rsid w:val="00145250"/>
    <w:rsid w:val="00146476"/>
    <w:rsid w:val="00146DEB"/>
    <w:rsid w:val="001510B8"/>
    <w:rsid w:val="00151835"/>
    <w:rsid w:val="00152311"/>
    <w:rsid w:val="00152D3E"/>
    <w:rsid w:val="00154845"/>
    <w:rsid w:val="0015513D"/>
    <w:rsid w:val="00155C03"/>
    <w:rsid w:val="00161D7E"/>
    <w:rsid w:val="00163A5F"/>
    <w:rsid w:val="00164D0C"/>
    <w:rsid w:val="0016541A"/>
    <w:rsid w:val="00167E3C"/>
    <w:rsid w:val="0017025D"/>
    <w:rsid w:val="00170FB6"/>
    <w:rsid w:val="00173DA9"/>
    <w:rsid w:val="00173EA3"/>
    <w:rsid w:val="001759A9"/>
    <w:rsid w:val="00180BBB"/>
    <w:rsid w:val="00183A2A"/>
    <w:rsid w:val="00187ABF"/>
    <w:rsid w:val="00191197"/>
    <w:rsid w:val="00192255"/>
    <w:rsid w:val="00192526"/>
    <w:rsid w:val="00192A43"/>
    <w:rsid w:val="00193546"/>
    <w:rsid w:val="001943B0"/>
    <w:rsid w:val="00197114"/>
    <w:rsid w:val="001A0F8E"/>
    <w:rsid w:val="001B09F6"/>
    <w:rsid w:val="001B0BBE"/>
    <w:rsid w:val="001B2BDE"/>
    <w:rsid w:val="001C319B"/>
    <w:rsid w:val="001C3240"/>
    <w:rsid w:val="001D13A7"/>
    <w:rsid w:val="001D14BA"/>
    <w:rsid w:val="001D24A0"/>
    <w:rsid w:val="001D2EB4"/>
    <w:rsid w:val="001D4CA9"/>
    <w:rsid w:val="001D5D9D"/>
    <w:rsid w:val="001D6C21"/>
    <w:rsid w:val="001D7C37"/>
    <w:rsid w:val="001E0066"/>
    <w:rsid w:val="001E46FD"/>
    <w:rsid w:val="001E5EBB"/>
    <w:rsid w:val="001E7651"/>
    <w:rsid w:val="001E7A63"/>
    <w:rsid w:val="001E7CCA"/>
    <w:rsid w:val="001F010D"/>
    <w:rsid w:val="001F2E55"/>
    <w:rsid w:val="001F39C7"/>
    <w:rsid w:val="001F401D"/>
    <w:rsid w:val="001F6D7E"/>
    <w:rsid w:val="002027C1"/>
    <w:rsid w:val="00203BAF"/>
    <w:rsid w:val="00206596"/>
    <w:rsid w:val="00206A38"/>
    <w:rsid w:val="002104E8"/>
    <w:rsid w:val="002109D3"/>
    <w:rsid w:val="00211CAA"/>
    <w:rsid w:val="00212758"/>
    <w:rsid w:val="00212D2E"/>
    <w:rsid w:val="00212E29"/>
    <w:rsid w:val="00220B87"/>
    <w:rsid w:val="00221BE2"/>
    <w:rsid w:val="00222A2F"/>
    <w:rsid w:val="00224644"/>
    <w:rsid w:val="00225208"/>
    <w:rsid w:val="002319D2"/>
    <w:rsid w:val="002356F9"/>
    <w:rsid w:val="0023765C"/>
    <w:rsid w:val="00237AC1"/>
    <w:rsid w:val="00241352"/>
    <w:rsid w:val="0024204B"/>
    <w:rsid w:val="0024463C"/>
    <w:rsid w:val="002453A1"/>
    <w:rsid w:val="00245765"/>
    <w:rsid w:val="00253299"/>
    <w:rsid w:val="0026080A"/>
    <w:rsid w:val="00260E5A"/>
    <w:rsid w:val="00261719"/>
    <w:rsid w:val="00261FE1"/>
    <w:rsid w:val="00262986"/>
    <w:rsid w:val="0026497B"/>
    <w:rsid w:val="00264AFE"/>
    <w:rsid w:val="0026520D"/>
    <w:rsid w:val="002664D7"/>
    <w:rsid w:val="00273BB5"/>
    <w:rsid w:val="00275343"/>
    <w:rsid w:val="00280EF6"/>
    <w:rsid w:val="00284D68"/>
    <w:rsid w:val="00285A38"/>
    <w:rsid w:val="00287FB1"/>
    <w:rsid w:val="0029106E"/>
    <w:rsid w:val="00292648"/>
    <w:rsid w:val="00296571"/>
    <w:rsid w:val="00296966"/>
    <w:rsid w:val="00297BD6"/>
    <w:rsid w:val="002A364A"/>
    <w:rsid w:val="002A3ECA"/>
    <w:rsid w:val="002A3EE4"/>
    <w:rsid w:val="002A4A2C"/>
    <w:rsid w:val="002B054C"/>
    <w:rsid w:val="002B1940"/>
    <w:rsid w:val="002B2039"/>
    <w:rsid w:val="002B38F5"/>
    <w:rsid w:val="002B407C"/>
    <w:rsid w:val="002B6D82"/>
    <w:rsid w:val="002C0F28"/>
    <w:rsid w:val="002C11D7"/>
    <w:rsid w:val="002C22A0"/>
    <w:rsid w:val="002C5AB0"/>
    <w:rsid w:val="002C5F68"/>
    <w:rsid w:val="002C6667"/>
    <w:rsid w:val="002D053D"/>
    <w:rsid w:val="002D299E"/>
    <w:rsid w:val="002D5359"/>
    <w:rsid w:val="002E0002"/>
    <w:rsid w:val="002E15BB"/>
    <w:rsid w:val="002E1D2D"/>
    <w:rsid w:val="002E2153"/>
    <w:rsid w:val="002E263C"/>
    <w:rsid w:val="002E408B"/>
    <w:rsid w:val="002E61C4"/>
    <w:rsid w:val="002E65D5"/>
    <w:rsid w:val="002E6A22"/>
    <w:rsid w:val="002E6FAF"/>
    <w:rsid w:val="002E76DC"/>
    <w:rsid w:val="002E7A0E"/>
    <w:rsid w:val="002F2E3F"/>
    <w:rsid w:val="002F48AB"/>
    <w:rsid w:val="002F7072"/>
    <w:rsid w:val="002F7BF2"/>
    <w:rsid w:val="002F7DA1"/>
    <w:rsid w:val="003020A7"/>
    <w:rsid w:val="00302EEE"/>
    <w:rsid w:val="0030312E"/>
    <w:rsid w:val="0030548E"/>
    <w:rsid w:val="00306048"/>
    <w:rsid w:val="003068FA"/>
    <w:rsid w:val="00306D49"/>
    <w:rsid w:val="00310FD3"/>
    <w:rsid w:val="00311E37"/>
    <w:rsid w:val="00312E43"/>
    <w:rsid w:val="0031375C"/>
    <w:rsid w:val="003137B5"/>
    <w:rsid w:val="00313BF0"/>
    <w:rsid w:val="003175A2"/>
    <w:rsid w:val="00317943"/>
    <w:rsid w:val="003215C2"/>
    <w:rsid w:val="00322A13"/>
    <w:rsid w:val="0032399B"/>
    <w:rsid w:val="003268E5"/>
    <w:rsid w:val="0032726F"/>
    <w:rsid w:val="00327568"/>
    <w:rsid w:val="0032795C"/>
    <w:rsid w:val="0033129E"/>
    <w:rsid w:val="00331534"/>
    <w:rsid w:val="003322D8"/>
    <w:rsid w:val="00333B16"/>
    <w:rsid w:val="0033445D"/>
    <w:rsid w:val="0033669A"/>
    <w:rsid w:val="00337086"/>
    <w:rsid w:val="003371AA"/>
    <w:rsid w:val="00337665"/>
    <w:rsid w:val="00341801"/>
    <w:rsid w:val="003421C7"/>
    <w:rsid w:val="0034301F"/>
    <w:rsid w:val="00346595"/>
    <w:rsid w:val="00346F48"/>
    <w:rsid w:val="00356CA4"/>
    <w:rsid w:val="00360B15"/>
    <w:rsid w:val="00363D31"/>
    <w:rsid w:val="00365177"/>
    <w:rsid w:val="00366096"/>
    <w:rsid w:val="0036737C"/>
    <w:rsid w:val="00367D3E"/>
    <w:rsid w:val="003707DA"/>
    <w:rsid w:val="0037281E"/>
    <w:rsid w:val="003739F3"/>
    <w:rsid w:val="003739F9"/>
    <w:rsid w:val="00375E45"/>
    <w:rsid w:val="003768C5"/>
    <w:rsid w:val="003828E8"/>
    <w:rsid w:val="00384C41"/>
    <w:rsid w:val="00384DAF"/>
    <w:rsid w:val="00386CB2"/>
    <w:rsid w:val="003905B2"/>
    <w:rsid w:val="003907F4"/>
    <w:rsid w:val="003911C8"/>
    <w:rsid w:val="00393F92"/>
    <w:rsid w:val="0039453C"/>
    <w:rsid w:val="00394F46"/>
    <w:rsid w:val="0039546A"/>
    <w:rsid w:val="003A40A9"/>
    <w:rsid w:val="003A5D02"/>
    <w:rsid w:val="003A5FDD"/>
    <w:rsid w:val="003A62D4"/>
    <w:rsid w:val="003A676A"/>
    <w:rsid w:val="003B087F"/>
    <w:rsid w:val="003B21F3"/>
    <w:rsid w:val="003B2B31"/>
    <w:rsid w:val="003B5334"/>
    <w:rsid w:val="003B6E56"/>
    <w:rsid w:val="003B7C6F"/>
    <w:rsid w:val="003C2C4E"/>
    <w:rsid w:val="003C3058"/>
    <w:rsid w:val="003C6645"/>
    <w:rsid w:val="003C667B"/>
    <w:rsid w:val="003C6ED3"/>
    <w:rsid w:val="003C7AFF"/>
    <w:rsid w:val="003D44D2"/>
    <w:rsid w:val="003D6DB8"/>
    <w:rsid w:val="003D7E83"/>
    <w:rsid w:val="003E013C"/>
    <w:rsid w:val="003E04AB"/>
    <w:rsid w:val="003E2725"/>
    <w:rsid w:val="003E2FE9"/>
    <w:rsid w:val="003E4D50"/>
    <w:rsid w:val="003E6887"/>
    <w:rsid w:val="003E68EB"/>
    <w:rsid w:val="003F04C1"/>
    <w:rsid w:val="003F1E23"/>
    <w:rsid w:val="003F4A67"/>
    <w:rsid w:val="003F4F9B"/>
    <w:rsid w:val="003F5630"/>
    <w:rsid w:val="003F7C07"/>
    <w:rsid w:val="003F7C46"/>
    <w:rsid w:val="00402676"/>
    <w:rsid w:val="00402EF0"/>
    <w:rsid w:val="004045F5"/>
    <w:rsid w:val="00405E37"/>
    <w:rsid w:val="004076D7"/>
    <w:rsid w:val="00407FCD"/>
    <w:rsid w:val="004123F2"/>
    <w:rsid w:val="00413A94"/>
    <w:rsid w:val="0041470C"/>
    <w:rsid w:val="00415981"/>
    <w:rsid w:val="00415DB5"/>
    <w:rsid w:val="00416ECF"/>
    <w:rsid w:val="00417EA5"/>
    <w:rsid w:val="00420D29"/>
    <w:rsid w:val="00423CD3"/>
    <w:rsid w:val="00423FF1"/>
    <w:rsid w:val="00425B5E"/>
    <w:rsid w:val="00425FEC"/>
    <w:rsid w:val="00427554"/>
    <w:rsid w:val="00430EDD"/>
    <w:rsid w:val="004336EF"/>
    <w:rsid w:val="00435FBB"/>
    <w:rsid w:val="00437F5C"/>
    <w:rsid w:val="0044001F"/>
    <w:rsid w:val="00442071"/>
    <w:rsid w:val="00442CEF"/>
    <w:rsid w:val="0044303D"/>
    <w:rsid w:val="00443A89"/>
    <w:rsid w:val="00444358"/>
    <w:rsid w:val="00445590"/>
    <w:rsid w:val="0044574F"/>
    <w:rsid w:val="00450255"/>
    <w:rsid w:val="00451C89"/>
    <w:rsid w:val="00452AB2"/>
    <w:rsid w:val="004540CB"/>
    <w:rsid w:val="00455E8F"/>
    <w:rsid w:val="004601CD"/>
    <w:rsid w:val="0046038F"/>
    <w:rsid w:val="0046085A"/>
    <w:rsid w:val="00462264"/>
    <w:rsid w:val="00464869"/>
    <w:rsid w:val="00464FF2"/>
    <w:rsid w:val="00466F50"/>
    <w:rsid w:val="004719E4"/>
    <w:rsid w:val="0047327C"/>
    <w:rsid w:val="0047328B"/>
    <w:rsid w:val="00475543"/>
    <w:rsid w:val="00475C37"/>
    <w:rsid w:val="00476BF7"/>
    <w:rsid w:val="00480975"/>
    <w:rsid w:val="0048154A"/>
    <w:rsid w:val="00482E91"/>
    <w:rsid w:val="004845A9"/>
    <w:rsid w:val="0048498C"/>
    <w:rsid w:val="00485D61"/>
    <w:rsid w:val="00490283"/>
    <w:rsid w:val="0049235A"/>
    <w:rsid w:val="00492CDC"/>
    <w:rsid w:val="00492DA1"/>
    <w:rsid w:val="004934E4"/>
    <w:rsid w:val="0049351B"/>
    <w:rsid w:val="0049361B"/>
    <w:rsid w:val="0049385E"/>
    <w:rsid w:val="00494707"/>
    <w:rsid w:val="004968AC"/>
    <w:rsid w:val="004979BE"/>
    <w:rsid w:val="004A26DC"/>
    <w:rsid w:val="004A2C47"/>
    <w:rsid w:val="004A3743"/>
    <w:rsid w:val="004A3E7C"/>
    <w:rsid w:val="004B07B5"/>
    <w:rsid w:val="004B1BC7"/>
    <w:rsid w:val="004B25C4"/>
    <w:rsid w:val="004B36DA"/>
    <w:rsid w:val="004B3EE6"/>
    <w:rsid w:val="004B555C"/>
    <w:rsid w:val="004C6266"/>
    <w:rsid w:val="004C6659"/>
    <w:rsid w:val="004C77D0"/>
    <w:rsid w:val="004C7C3D"/>
    <w:rsid w:val="004D239D"/>
    <w:rsid w:val="004D351F"/>
    <w:rsid w:val="004D5342"/>
    <w:rsid w:val="004D67AC"/>
    <w:rsid w:val="004D7B7E"/>
    <w:rsid w:val="004E1D03"/>
    <w:rsid w:val="004E23BC"/>
    <w:rsid w:val="004E27EE"/>
    <w:rsid w:val="004E334D"/>
    <w:rsid w:val="004E45FE"/>
    <w:rsid w:val="004E6657"/>
    <w:rsid w:val="004F0DDC"/>
    <w:rsid w:val="004F1517"/>
    <w:rsid w:val="004F5266"/>
    <w:rsid w:val="004F5743"/>
    <w:rsid w:val="0050121C"/>
    <w:rsid w:val="00501846"/>
    <w:rsid w:val="0050310A"/>
    <w:rsid w:val="00505F0A"/>
    <w:rsid w:val="00510466"/>
    <w:rsid w:val="00511B1D"/>
    <w:rsid w:val="00511D7B"/>
    <w:rsid w:val="00512F97"/>
    <w:rsid w:val="0051337A"/>
    <w:rsid w:val="005149B2"/>
    <w:rsid w:val="005201AC"/>
    <w:rsid w:val="00520C24"/>
    <w:rsid w:val="0052111F"/>
    <w:rsid w:val="00531C7E"/>
    <w:rsid w:val="00535F44"/>
    <w:rsid w:val="0053646B"/>
    <w:rsid w:val="00540738"/>
    <w:rsid w:val="00540DD0"/>
    <w:rsid w:val="00541CEA"/>
    <w:rsid w:val="00542ECB"/>
    <w:rsid w:val="00543D97"/>
    <w:rsid w:val="00547A13"/>
    <w:rsid w:val="00547B9B"/>
    <w:rsid w:val="00547CF5"/>
    <w:rsid w:val="005546F9"/>
    <w:rsid w:val="005547DD"/>
    <w:rsid w:val="005615C1"/>
    <w:rsid w:val="00564E6F"/>
    <w:rsid w:val="0056619B"/>
    <w:rsid w:val="00570DC3"/>
    <w:rsid w:val="005715B8"/>
    <w:rsid w:val="005726ED"/>
    <w:rsid w:val="0057388E"/>
    <w:rsid w:val="0057504B"/>
    <w:rsid w:val="0057538C"/>
    <w:rsid w:val="005760E2"/>
    <w:rsid w:val="00576FE6"/>
    <w:rsid w:val="00577D77"/>
    <w:rsid w:val="005803CD"/>
    <w:rsid w:val="005803CF"/>
    <w:rsid w:val="005820B3"/>
    <w:rsid w:val="00584C5B"/>
    <w:rsid w:val="00585516"/>
    <w:rsid w:val="00586DC2"/>
    <w:rsid w:val="0058759F"/>
    <w:rsid w:val="00587866"/>
    <w:rsid w:val="005930C2"/>
    <w:rsid w:val="00594433"/>
    <w:rsid w:val="00597DA6"/>
    <w:rsid w:val="005A1F00"/>
    <w:rsid w:val="005A27DC"/>
    <w:rsid w:val="005A2980"/>
    <w:rsid w:val="005A3904"/>
    <w:rsid w:val="005A3E13"/>
    <w:rsid w:val="005A4049"/>
    <w:rsid w:val="005A46C3"/>
    <w:rsid w:val="005A7B4C"/>
    <w:rsid w:val="005B2AFA"/>
    <w:rsid w:val="005B3E1F"/>
    <w:rsid w:val="005B3EBD"/>
    <w:rsid w:val="005B6271"/>
    <w:rsid w:val="005B712E"/>
    <w:rsid w:val="005B767A"/>
    <w:rsid w:val="005C0590"/>
    <w:rsid w:val="005C1314"/>
    <w:rsid w:val="005C18CD"/>
    <w:rsid w:val="005C3FFE"/>
    <w:rsid w:val="005C4375"/>
    <w:rsid w:val="005C4B57"/>
    <w:rsid w:val="005C5629"/>
    <w:rsid w:val="005C6D12"/>
    <w:rsid w:val="005D33B6"/>
    <w:rsid w:val="005D39D2"/>
    <w:rsid w:val="005D7807"/>
    <w:rsid w:val="005D79FE"/>
    <w:rsid w:val="005E08C8"/>
    <w:rsid w:val="005E1F82"/>
    <w:rsid w:val="005E2D97"/>
    <w:rsid w:val="005E39A1"/>
    <w:rsid w:val="005E4119"/>
    <w:rsid w:val="005E511D"/>
    <w:rsid w:val="005E5C68"/>
    <w:rsid w:val="005E74DC"/>
    <w:rsid w:val="005F32A9"/>
    <w:rsid w:val="005F572F"/>
    <w:rsid w:val="005F5ADD"/>
    <w:rsid w:val="005F6BB0"/>
    <w:rsid w:val="00601318"/>
    <w:rsid w:val="0060379A"/>
    <w:rsid w:val="00604048"/>
    <w:rsid w:val="006048B8"/>
    <w:rsid w:val="00605AD9"/>
    <w:rsid w:val="00606B47"/>
    <w:rsid w:val="00607B09"/>
    <w:rsid w:val="006103F7"/>
    <w:rsid w:val="00610A23"/>
    <w:rsid w:val="00611BF3"/>
    <w:rsid w:val="00612D75"/>
    <w:rsid w:val="0061422E"/>
    <w:rsid w:val="00616C28"/>
    <w:rsid w:val="00617B05"/>
    <w:rsid w:val="006209BD"/>
    <w:rsid w:val="006229F6"/>
    <w:rsid w:val="0062543F"/>
    <w:rsid w:val="006260F7"/>
    <w:rsid w:val="00631AC3"/>
    <w:rsid w:val="00634B1E"/>
    <w:rsid w:val="00636A4D"/>
    <w:rsid w:val="00640D2B"/>
    <w:rsid w:val="00641A62"/>
    <w:rsid w:val="006445E8"/>
    <w:rsid w:val="006449EB"/>
    <w:rsid w:val="006451D8"/>
    <w:rsid w:val="00645275"/>
    <w:rsid w:val="006460BD"/>
    <w:rsid w:val="0064658F"/>
    <w:rsid w:val="00647A17"/>
    <w:rsid w:val="0065106D"/>
    <w:rsid w:val="00651AB1"/>
    <w:rsid w:val="00664881"/>
    <w:rsid w:val="00666485"/>
    <w:rsid w:val="006668E1"/>
    <w:rsid w:val="006671D5"/>
    <w:rsid w:val="006677F0"/>
    <w:rsid w:val="0066796D"/>
    <w:rsid w:val="006703BE"/>
    <w:rsid w:val="006801EC"/>
    <w:rsid w:val="00683635"/>
    <w:rsid w:val="006859FB"/>
    <w:rsid w:val="0069011E"/>
    <w:rsid w:val="00695267"/>
    <w:rsid w:val="00695337"/>
    <w:rsid w:val="00696549"/>
    <w:rsid w:val="00697F0A"/>
    <w:rsid w:val="006A139C"/>
    <w:rsid w:val="006A1400"/>
    <w:rsid w:val="006A2B6B"/>
    <w:rsid w:val="006A2CD8"/>
    <w:rsid w:val="006A33D1"/>
    <w:rsid w:val="006A5A29"/>
    <w:rsid w:val="006A61C3"/>
    <w:rsid w:val="006A6EFD"/>
    <w:rsid w:val="006B0D46"/>
    <w:rsid w:val="006B1D73"/>
    <w:rsid w:val="006B2292"/>
    <w:rsid w:val="006B34FD"/>
    <w:rsid w:val="006B5B1B"/>
    <w:rsid w:val="006B71FD"/>
    <w:rsid w:val="006C024C"/>
    <w:rsid w:val="006C31BB"/>
    <w:rsid w:val="006C37C8"/>
    <w:rsid w:val="006C56AD"/>
    <w:rsid w:val="006C5AE0"/>
    <w:rsid w:val="006C67AA"/>
    <w:rsid w:val="006C6DA9"/>
    <w:rsid w:val="006C6E68"/>
    <w:rsid w:val="006D0200"/>
    <w:rsid w:val="006D0816"/>
    <w:rsid w:val="006D1A53"/>
    <w:rsid w:val="006D4B7B"/>
    <w:rsid w:val="006D513F"/>
    <w:rsid w:val="006D7993"/>
    <w:rsid w:val="006E04B3"/>
    <w:rsid w:val="006E0DD4"/>
    <w:rsid w:val="006E0FD7"/>
    <w:rsid w:val="006E1170"/>
    <w:rsid w:val="006E1294"/>
    <w:rsid w:val="006F1134"/>
    <w:rsid w:val="006F2456"/>
    <w:rsid w:val="006F6249"/>
    <w:rsid w:val="006F62A2"/>
    <w:rsid w:val="006F63BA"/>
    <w:rsid w:val="006F64EC"/>
    <w:rsid w:val="006F68CE"/>
    <w:rsid w:val="006F7D6F"/>
    <w:rsid w:val="00701EE2"/>
    <w:rsid w:val="00705272"/>
    <w:rsid w:val="00705DDD"/>
    <w:rsid w:val="00707831"/>
    <w:rsid w:val="00711923"/>
    <w:rsid w:val="00716193"/>
    <w:rsid w:val="00716EF0"/>
    <w:rsid w:val="007178A8"/>
    <w:rsid w:val="00720FF3"/>
    <w:rsid w:val="007212C3"/>
    <w:rsid w:val="00722333"/>
    <w:rsid w:val="0072257E"/>
    <w:rsid w:val="00723B99"/>
    <w:rsid w:val="00724C77"/>
    <w:rsid w:val="00725217"/>
    <w:rsid w:val="007268D3"/>
    <w:rsid w:val="007307F4"/>
    <w:rsid w:val="007323F5"/>
    <w:rsid w:val="00734125"/>
    <w:rsid w:val="007343D8"/>
    <w:rsid w:val="00734B76"/>
    <w:rsid w:val="00736966"/>
    <w:rsid w:val="007373A7"/>
    <w:rsid w:val="00737E3C"/>
    <w:rsid w:val="007400F0"/>
    <w:rsid w:val="00741355"/>
    <w:rsid w:val="00741A54"/>
    <w:rsid w:val="007421AD"/>
    <w:rsid w:val="00746DE1"/>
    <w:rsid w:val="00747D0C"/>
    <w:rsid w:val="00751363"/>
    <w:rsid w:val="00754131"/>
    <w:rsid w:val="00755E8A"/>
    <w:rsid w:val="007570DD"/>
    <w:rsid w:val="007570FE"/>
    <w:rsid w:val="00760888"/>
    <w:rsid w:val="00762487"/>
    <w:rsid w:val="00771457"/>
    <w:rsid w:val="00775447"/>
    <w:rsid w:val="00777477"/>
    <w:rsid w:val="00777562"/>
    <w:rsid w:val="00777C9A"/>
    <w:rsid w:val="00781545"/>
    <w:rsid w:val="00781637"/>
    <w:rsid w:val="0078620C"/>
    <w:rsid w:val="00787183"/>
    <w:rsid w:val="007879F0"/>
    <w:rsid w:val="00790342"/>
    <w:rsid w:val="0079069A"/>
    <w:rsid w:val="00792712"/>
    <w:rsid w:val="007931C8"/>
    <w:rsid w:val="00793F76"/>
    <w:rsid w:val="00794E87"/>
    <w:rsid w:val="007965C7"/>
    <w:rsid w:val="007A737B"/>
    <w:rsid w:val="007A7960"/>
    <w:rsid w:val="007B04AD"/>
    <w:rsid w:val="007B0F7A"/>
    <w:rsid w:val="007B16DE"/>
    <w:rsid w:val="007B263F"/>
    <w:rsid w:val="007B3ACE"/>
    <w:rsid w:val="007B4126"/>
    <w:rsid w:val="007B4EA4"/>
    <w:rsid w:val="007C1206"/>
    <w:rsid w:val="007C2643"/>
    <w:rsid w:val="007C2AD3"/>
    <w:rsid w:val="007C2F2D"/>
    <w:rsid w:val="007C3791"/>
    <w:rsid w:val="007C4DB2"/>
    <w:rsid w:val="007C63FB"/>
    <w:rsid w:val="007C6FC0"/>
    <w:rsid w:val="007C7C23"/>
    <w:rsid w:val="007D1182"/>
    <w:rsid w:val="007D183D"/>
    <w:rsid w:val="007D223A"/>
    <w:rsid w:val="007D2630"/>
    <w:rsid w:val="007D37A5"/>
    <w:rsid w:val="007D475F"/>
    <w:rsid w:val="007D4AFA"/>
    <w:rsid w:val="007D51D1"/>
    <w:rsid w:val="007D696E"/>
    <w:rsid w:val="007D7CBA"/>
    <w:rsid w:val="007E02AA"/>
    <w:rsid w:val="007E1FE4"/>
    <w:rsid w:val="007E2EF4"/>
    <w:rsid w:val="007E3148"/>
    <w:rsid w:val="007E4788"/>
    <w:rsid w:val="007E7363"/>
    <w:rsid w:val="007F09AF"/>
    <w:rsid w:val="007F1C30"/>
    <w:rsid w:val="007F24E8"/>
    <w:rsid w:val="007F3C0C"/>
    <w:rsid w:val="007F408E"/>
    <w:rsid w:val="007F526C"/>
    <w:rsid w:val="007F5B7A"/>
    <w:rsid w:val="007F675F"/>
    <w:rsid w:val="007F74F0"/>
    <w:rsid w:val="008023ED"/>
    <w:rsid w:val="0080557E"/>
    <w:rsid w:val="00805C9D"/>
    <w:rsid w:val="0081046F"/>
    <w:rsid w:val="00811EA7"/>
    <w:rsid w:val="00812AD7"/>
    <w:rsid w:val="008139E4"/>
    <w:rsid w:val="00814ED4"/>
    <w:rsid w:val="0081720E"/>
    <w:rsid w:val="00817213"/>
    <w:rsid w:val="00820121"/>
    <w:rsid w:val="00821023"/>
    <w:rsid w:val="00821FEB"/>
    <w:rsid w:val="008228AF"/>
    <w:rsid w:val="00822A1F"/>
    <w:rsid w:val="00824F1F"/>
    <w:rsid w:val="008264EF"/>
    <w:rsid w:val="00831252"/>
    <w:rsid w:val="00834725"/>
    <w:rsid w:val="00834E60"/>
    <w:rsid w:val="00836C38"/>
    <w:rsid w:val="0083722F"/>
    <w:rsid w:val="00841B29"/>
    <w:rsid w:val="00842717"/>
    <w:rsid w:val="00842AF8"/>
    <w:rsid w:val="0084330C"/>
    <w:rsid w:val="00843FE2"/>
    <w:rsid w:val="00844183"/>
    <w:rsid w:val="008455AA"/>
    <w:rsid w:val="0084616D"/>
    <w:rsid w:val="00850120"/>
    <w:rsid w:val="008516F7"/>
    <w:rsid w:val="00852AF4"/>
    <w:rsid w:val="00856002"/>
    <w:rsid w:val="00856B3B"/>
    <w:rsid w:val="008631A9"/>
    <w:rsid w:val="00864372"/>
    <w:rsid w:val="00864B6C"/>
    <w:rsid w:val="00866B4E"/>
    <w:rsid w:val="00867267"/>
    <w:rsid w:val="00872240"/>
    <w:rsid w:val="00873A9F"/>
    <w:rsid w:val="008745C6"/>
    <w:rsid w:val="008759F1"/>
    <w:rsid w:val="00875A30"/>
    <w:rsid w:val="008767FC"/>
    <w:rsid w:val="008805B0"/>
    <w:rsid w:val="00880F74"/>
    <w:rsid w:val="00881561"/>
    <w:rsid w:val="00882071"/>
    <w:rsid w:val="00882D55"/>
    <w:rsid w:val="0088387F"/>
    <w:rsid w:val="008839F0"/>
    <w:rsid w:val="00886BBE"/>
    <w:rsid w:val="00886CEC"/>
    <w:rsid w:val="00887887"/>
    <w:rsid w:val="00890245"/>
    <w:rsid w:val="008958F3"/>
    <w:rsid w:val="00896328"/>
    <w:rsid w:val="00896890"/>
    <w:rsid w:val="00896CAC"/>
    <w:rsid w:val="008A0A65"/>
    <w:rsid w:val="008A2876"/>
    <w:rsid w:val="008A3E4B"/>
    <w:rsid w:val="008A3E78"/>
    <w:rsid w:val="008B1E85"/>
    <w:rsid w:val="008B4A75"/>
    <w:rsid w:val="008B4ED6"/>
    <w:rsid w:val="008B5A9A"/>
    <w:rsid w:val="008B5EC7"/>
    <w:rsid w:val="008B7B05"/>
    <w:rsid w:val="008C0800"/>
    <w:rsid w:val="008C32EA"/>
    <w:rsid w:val="008C6B29"/>
    <w:rsid w:val="008C6E7D"/>
    <w:rsid w:val="008C7446"/>
    <w:rsid w:val="008C7F97"/>
    <w:rsid w:val="008D0859"/>
    <w:rsid w:val="008D2FB4"/>
    <w:rsid w:val="008D32BB"/>
    <w:rsid w:val="008D4FAC"/>
    <w:rsid w:val="008E0F15"/>
    <w:rsid w:val="008E403F"/>
    <w:rsid w:val="008E4528"/>
    <w:rsid w:val="008E48B4"/>
    <w:rsid w:val="008E6D53"/>
    <w:rsid w:val="008F33B5"/>
    <w:rsid w:val="008F431A"/>
    <w:rsid w:val="008F66F6"/>
    <w:rsid w:val="00900D13"/>
    <w:rsid w:val="00902AAB"/>
    <w:rsid w:val="0090766F"/>
    <w:rsid w:val="00914AA0"/>
    <w:rsid w:val="00917703"/>
    <w:rsid w:val="00920C65"/>
    <w:rsid w:val="009226D9"/>
    <w:rsid w:val="00925FA5"/>
    <w:rsid w:val="00927E0F"/>
    <w:rsid w:val="0093085C"/>
    <w:rsid w:val="00930A28"/>
    <w:rsid w:val="0093270C"/>
    <w:rsid w:val="00934EA1"/>
    <w:rsid w:val="00935420"/>
    <w:rsid w:val="00936C0F"/>
    <w:rsid w:val="0093733C"/>
    <w:rsid w:val="00946E97"/>
    <w:rsid w:val="00946F5D"/>
    <w:rsid w:val="009477D0"/>
    <w:rsid w:val="00951EDD"/>
    <w:rsid w:val="009529F9"/>
    <w:rsid w:val="00952D3E"/>
    <w:rsid w:val="0095408B"/>
    <w:rsid w:val="0095414D"/>
    <w:rsid w:val="009564D8"/>
    <w:rsid w:val="009578A2"/>
    <w:rsid w:val="00957972"/>
    <w:rsid w:val="0096009F"/>
    <w:rsid w:val="00961575"/>
    <w:rsid w:val="009618C9"/>
    <w:rsid w:val="00963975"/>
    <w:rsid w:val="0096574B"/>
    <w:rsid w:val="00966098"/>
    <w:rsid w:val="0096780F"/>
    <w:rsid w:val="009709CD"/>
    <w:rsid w:val="00973CCA"/>
    <w:rsid w:val="00974524"/>
    <w:rsid w:val="009754B3"/>
    <w:rsid w:val="00975B47"/>
    <w:rsid w:val="00980799"/>
    <w:rsid w:val="00981FAB"/>
    <w:rsid w:val="00981FAC"/>
    <w:rsid w:val="0098567C"/>
    <w:rsid w:val="00986DD9"/>
    <w:rsid w:val="00987143"/>
    <w:rsid w:val="00990310"/>
    <w:rsid w:val="009907A5"/>
    <w:rsid w:val="00991715"/>
    <w:rsid w:val="00991848"/>
    <w:rsid w:val="009941C0"/>
    <w:rsid w:val="009945FB"/>
    <w:rsid w:val="0099612A"/>
    <w:rsid w:val="009968D9"/>
    <w:rsid w:val="00996BF8"/>
    <w:rsid w:val="00997096"/>
    <w:rsid w:val="00997D21"/>
    <w:rsid w:val="009A2226"/>
    <w:rsid w:val="009A239A"/>
    <w:rsid w:val="009A2D9A"/>
    <w:rsid w:val="009A3E5F"/>
    <w:rsid w:val="009A7457"/>
    <w:rsid w:val="009B1596"/>
    <w:rsid w:val="009B164B"/>
    <w:rsid w:val="009B320A"/>
    <w:rsid w:val="009B39B4"/>
    <w:rsid w:val="009B6FC9"/>
    <w:rsid w:val="009B73E4"/>
    <w:rsid w:val="009C21C5"/>
    <w:rsid w:val="009C34FE"/>
    <w:rsid w:val="009C3617"/>
    <w:rsid w:val="009C50EC"/>
    <w:rsid w:val="009C68C7"/>
    <w:rsid w:val="009C6BC4"/>
    <w:rsid w:val="009C7A71"/>
    <w:rsid w:val="009D295D"/>
    <w:rsid w:val="009D37DB"/>
    <w:rsid w:val="009D537E"/>
    <w:rsid w:val="009D57BD"/>
    <w:rsid w:val="009E0666"/>
    <w:rsid w:val="009E08DD"/>
    <w:rsid w:val="009E2146"/>
    <w:rsid w:val="009E3750"/>
    <w:rsid w:val="009E389F"/>
    <w:rsid w:val="009F012C"/>
    <w:rsid w:val="009F1D64"/>
    <w:rsid w:val="009F38B7"/>
    <w:rsid w:val="009F49C8"/>
    <w:rsid w:val="009F54DC"/>
    <w:rsid w:val="009F621B"/>
    <w:rsid w:val="009F7D2B"/>
    <w:rsid w:val="00A01010"/>
    <w:rsid w:val="00A017A8"/>
    <w:rsid w:val="00A07773"/>
    <w:rsid w:val="00A12E0E"/>
    <w:rsid w:val="00A17B97"/>
    <w:rsid w:val="00A23200"/>
    <w:rsid w:val="00A23914"/>
    <w:rsid w:val="00A23A55"/>
    <w:rsid w:val="00A24CB6"/>
    <w:rsid w:val="00A24EE8"/>
    <w:rsid w:val="00A25A6F"/>
    <w:rsid w:val="00A26919"/>
    <w:rsid w:val="00A26C69"/>
    <w:rsid w:val="00A2726D"/>
    <w:rsid w:val="00A273CE"/>
    <w:rsid w:val="00A31A6C"/>
    <w:rsid w:val="00A43139"/>
    <w:rsid w:val="00A43437"/>
    <w:rsid w:val="00A43C0C"/>
    <w:rsid w:val="00A45054"/>
    <w:rsid w:val="00A45A07"/>
    <w:rsid w:val="00A466FC"/>
    <w:rsid w:val="00A54022"/>
    <w:rsid w:val="00A555BE"/>
    <w:rsid w:val="00A556E3"/>
    <w:rsid w:val="00A575F5"/>
    <w:rsid w:val="00A576A5"/>
    <w:rsid w:val="00A63D94"/>
    <w:rsid w:val="00A644F5"/>
    <w:rsid w:val="00A64912"/>
    <w:rsid w:val="00A662EC"/>
    <w:rsid w:val="00A669D7"/>
    <w:rsid w:val="00A676A8"/>
    <w:rsid w:val="00A71795"/>
    <w:rsid w:val="00A72A6E"/>
    <w:rsid w:val="00A7353B"/>
    <w:rsid w:val="00A761A4"/>
    <w:rsid w:val="00A7700D"/>
    <w:rsid w:val="00A80B95"/>
    <w:rsid w:val="00A8303E"/>
    <w:rsid w:val="00A84C49"/>
    <w:rsid w:val="00A866AB"/>
    <w:rsid w:val="00A9296F"/>
    <w:rsid w:val="00A950F6"/>
    <w:rsid w:val="00A96E0B"/>
    <w:rsid w:val="00AA072D"/>
    <w:rsid w:val="00AA2ED2"/>
    <w:rsid w:val="00AA5530"/>
    <w:rsid w:val="00AA67DA"/>
    <w:rsid w:val="00AA7A99"/>
    <w:rsid w:val="00AB3000"/>
    <w:rsid w:val="00AB3D74"/>
    <w:rsid w:val="00AB4E45"/>
    <w:rsid w:val="00AB4EE8"/>
    <w:rsid w:val="00AB4F06"/>
    <w:rsid w:val="00AB6811"/>
    <w:rsid w:val="00AB7053"/>
    <w:rsid w:val="00AC0D62"/>
    <w:rsid w:val="00AC2031"/>
    <w:rsid w:val="00AC26DA"/>
    <w:rsid w:val="00AC2BBE"/>
    <w:rsid w:val="00AC39F1"/>
    <w:rsid w:val="00AC4061"/>
    <w:rsid w:val="00AC72CE"/>
    <w:rsid w:val="00AC75D5"/>
    <w:rsid w:val="00AD0365"/>
    <w:rsid w:val="00AD0CB3"/>
    <w:rsid w:val="00AD15CD"/>
    <w:rsid w:val="00AD2B97"/>
    <w:rsid w:val="00AD4CE0"/>
    <w:rsid w:val="00AD5B08"/>
    <w:rsid w:val="00AD72A7"/>
    <w:rsid w:val="00AD7C08"/>
    <w:rsid w:val="00AE1F7B"/>
    <w:rsid w:val="00AE292A"/>
    <w:rsid w:val="00AE32B7"/>
    <w:rsid w:val="00AE35EF"/>
    <w:rsid w:val="00AE3C28"/>
    <w:rsid w:val="00AE3DA1"/>
    <w:rsid w:val="00AE3F19"/>
    <w:rsid w:val="00AE40EA"/>
    <w:rsid w:val="00AE4D30"/>
    <w:rsid w:val="00AE55B1"/>
    <w:rsid w:val="00AE5837"/>
    <w:rsid w:val="00AE5C3C"/>
    <w:rsid w:val="00AE5E02"/>
    <w:rsid w:val="00AF065D"/>
    <w:rsid w:val="00AF305A"/>
    <w:rsid w:val="00AF33B3"/>
    <w:rsid w:val="00AF3629"/>
    <w:rsid w:val="00AF5840"/>
    <w:rsid w:val="00AF58FA"/>
    <w:rsid w:val="00AF5CFA"/>
    <w:rsid w:val="00AF5E97"/>
    <w:rsid w:val="00AF78A8"/>
    <w:rsid w:val="00B017E5"/>
    <w:rsid w:val="00B025A9"/>
    <w:rsid w:val="00B039F2"/>
    <w:rsid w:val="00B108FA"/>
    <w:rsid w:val="00B13290"/>
    <w:rsid w:val="00B1444A"/>
    <w:rsid w:val="00B1641A"/>
    <w:rsid w:val="00B21650"/>
    <w:rsid w:val="00B22DCA"/>
    <w:rsid w:val="00B301F7"/>
    <w:rsid w:val="00B313C6"/>
    <w:rsid w:val="00B31AD1"/>
    <w:rsid w:val="00B3206B"/>
    <w:rsid w:val="00B32C23"/>
    <w:rsid w:val="00B353A0"/>
    <w:rsid w:val="00B35400"/>
    <w:rsid w:val="00B355F5"/>
    <w:rsid w:val="00B3570A"/>
    <w:rsid w:val="00B36B9C"/>
    <w:rsid w:val="00B42A7E"/>
    <w:rsid w:val="00B43C4E"/>
    <w:rsid w:val="00B454C7"/>
    <w:rsid w:val="00B466CA"/>
    <w:rsid w:val="00B50309"/>
    <w:rsid w:val="00B50573"/>
    <w:rsid w:val="00B506B2"/>
    <w:rsid w:val="00B53CC1"/>
    <w:rsid w:val="00B5438B"/>
    <w:rsid w:val="00B5484D"/>
    <w:rsid w:val="00B56899"/>
    <w:rsid w:val="00B56B03"/>
    <w:rsid w:val="00B60C1D"/>
    <w:rsid w:val="00B616DB"/>
    <w:rsid w:val="00B61878"/>
    <w:rsid w:val="00B64CC4"/>
    <w:rsid w:val="00B65B24"/>
    <w:rsid w:val="00B71A25"/>
    <w:rsid w:val="00B75B18"/>
    <w:rsid w:val="00B81205"/>
    <w:rsid w:val="00B83E5A"/>
    <w:rsid w:val="00B8502A"/>
    <w:rsid w:val="00B90D47"/>
    <w:rsid w:val="00B924C5"/>
    <w:rsid w:val="00B94559"/>
    <w:rsid w:val="00B9479D"/>
    <w:rsid w:val="00B95067"/>
    <w:rsid w:val="00B9530C"/>
    <w:rsid w:val="00B96B8F"/>
    <w:rsid w:val="00BA16A5"/>
    <w:rsid w:val="00BA2321"/>
    <w:rsid w:val="00BA2CCF"/>
    <w:rsid w:val="00BA35BD"/>
    <w:rsid w:val="00BA3F36"/>
    <w:rsid w:val="00BA4D9D"/>
    <w:rsid w:val="00BA5968"/>
    <w:rsid w:val="00BB0EBD"/>
    <w:rsid w:val="00BB2E8D"/>
    <w:rsid w:val="00BB37A0"/>
    <w:rsid w:val="00BB47A7"/>
    <w:rsid w:val="00BB6215"/>
    <w:rsid w:val="00BB7DD4"/>
    <w:rsid w:val="00BB7E69"/>
    <w:rsid w:val="00BC09CD"/>
    <w:rsid w:val="00BC1598"/>
    <w:rsid w:val="00BC162D"/>
    <w:rsid w:val="00BC25D4"/>
    <w:rsid w:val="00BC3CA9"/>
    <w:rsid w:val="00BC41D7"/>
    <w:rsid w:val="00BC4B98"/>
    <w:rsid w:val="00BC79BD"/>
    <w:rsid w:val="00BD0ED1"/>
    <w:rsid w:val="00BD2759"/>
    <w:rsid w:val="00BD62A0"/>
    <w:rsid w:val="00BD780B"/>
    <w:rsid w:val="00BE1672"/>
    <w:rsid w:val="00BE46E9"/>
    <w:rsid w:val="00BE47E1"/>
    <w:rsid w:val="00BE54DC"/>
    <w:rsid w:val="00BE692B"/>
    <w:rsid w:val="00BF183F"/>
    <w:rsid w:val="00BF2A87"/>
    <w:rsid w:val="00BF5353"/>
    <w:rsid w:val="00BF602D"/>
    <w:rsid w:val="00BF6927"/>
    <w:rsid w:val="00BF7EAB"/>
    <w:rsid w:val="00C002A3"/>
    <w:rsid w:val="00C02447"/>
    <w:rsid w:val="00C05C9A"/>
    <w:rsid w:val="00C06227"/>
    <w:rsid w:val="00C071E8"/>
    <w:rsid w:val="00C111BC"/>
    <w:rsid w:val="00C11413"/>
    <w:rsid w:val="00C11927"/>
    <w:rsid w:val="00C11A98"/>
    <w:rsid w:val="00C11DD4"/>
    <w:rsid w:val="00C15214"/>
    <w:rsid w:val="00C17469"/>
    <w:rsid w:val="00C21062"/>
    <w:rsid w:val="00C214A4"/>
    <w:rsid w:val="00C22688"/>
    <w:rsid w:val="00C23010"/>
    <w:rsid w:val="00C2435E"/>
    <w:rsid w:val="00C25D3E"/>
    <w:rsid w:val="00C308AB"/>
    <w:rsid w:val="00C31BDF"/>
    <w:rsid w:val="00C32BC6"/>
    <w:rsid w:val="00C33A83"/>
    <w:rsid w:val="00C346CA"/>
    <w:rsid w:val="00C35AE2"/>
    <w:rsid w:val="00C376A3"/>
    <w:rsid w:val="00C405D4"/>
    <w:rsid w:val="00C40BC8"/>
    <w:rsid w:val="00C42A4C"/>
    <w:rsid w:val="00C440B2"/>
    <w:rsid w:val="00C444EF"/>
    <w:rsid w:val="00C447E6"/>
    <w:rsid w:val="00C44A2E"/>
    <w:rsid w:val="00C477C1"/>
    <w:rsid w:val="00C50970"/>
    <w:rsid w:val="00C5161C"/>
    <w:rsid w:val="00C51AAE"/>
    <w:rsid w:val="00C5369E"/>
    <w:rsid w:val="00C546E1"/>
    <w:rsid w:val="00C5746B"/>
    <w:rsid w:val="00C63153"/>
    <w:rsid w:val="00C63E6F"/>
    <w:rsid w:val="00C6408E"/>
    <w:rsid w:val="00C72744"/>
    <w:rsid w:val="00C72CDC"/>
    <w:rsid w:val="00C76C3A"/>
    <w:rsid w:val="00C76DA3"/>
    <w:rsid w:val="00C77075"/>
    <w:rsid w:val="00C84D86"/>
    <w:rsid w:val="00C85533"/>
    <w:rsid w:val="00C87016"/>
    <w:rsid w:val="00C91F7E"/>
    <w:rsid w:val="00C9428C"/>
    <w:rsid w:val="00C951C7"/>
    <w:rsid w:val="00C95DF2"/>
    <w:rsid w:val="00C95EDF"/>
    <w:rsid w:val="00C9651C"/>
    <w:rsid w:val="00C96825"/>
    <w:rsid w:val="00C96E69"/>
    <w:rsid w:val="00C97047"/>
    <w:rsid w:val="00C97B67"/>
    <w:rsid w:val="00CA0F77"/>
    <w:rsid w:val="00CA1BC7"/>
    <w:rsid w:val="00CA359F"/>
    <w:rsid w:val="00CA3FAB"/>
    <w:rsid w:val="00CA44C0"/>
    <w:rsid w:val="00CA60BC"/>
    <w:rsid w:val="00CA7805"/>
    <w:rsid w:val="00CB284B"/>
    <w:rsid w:val="00CB365F"/>
    <w:rsid w:val="00CB387E"/>
    <w:rsid w:val="00CB467D"/>
    <w:rsid w:val="00CB6C47"/>
    <w:rsid w:val="00CB7529"/>
    <w:rsid w:val="00CC0168"/>
    <w:rsid w:val="00CC0CD6"/>
    <w:rsid w:val="00CC2601"/>
    <w:rsid w:val="00CC48CE"/>
    <w:rsid w:val="00CC6679"/>
    <w:rsid w:val="00CC75D8"/>
    <w:rsid w:val="00CD0595"/>
    <w:rsid w:val="00CD1299"/>
    <w:rsid w:val="00CD6105"/>
    <w:rsid w:val="00CD7962"/>
    <w:rsid w:val="00CE0C8E"/>
    <w:rsid w:val="00CE50EE"/>
    <w:rsid w:val="00CF179D"/>
    <w:rsid w:val="00CF7C3A"/>
    <w:rsid w:val="00D0566E"/>
    <w:rsid w:val="00D063E6"/>
    <w:rsid w:val="00D06805"/>
    <w:rsid w:val="00D13AD4"/>
    <w:rsid w:val="00D14F72"/>
    <w:rsid w:val="00D224F9"/>
    <w:rsid w:val="00D24862"/>
    <w:rsid w:val="00D25927"/>
    <w:rsid w:val="00D3311B"/>
    <w:rsid w:val="00D3330B"/>
    <w:rsid w:val="00D359BB"/>
    <w:rsid w:val="00D360AA"/>
    <w:rsid w:val="00D3646D"/>
    <w:rsid w:val="00D41A04"/>
    <w:rsid w:val="00D43503"/>
    <w:rsid w:val="00D438E1"/>
    <w:rsid w:val="00D43C5A"/>
    <w:rsid w:val="00D44B73"/>
    <w:rsid w:val="00D5211E"/>
    <w:rsid w:val="00D53202"/>
    <w:rsid w:val="00D55D3C"/>
    <w:rsid w:val="00D57842"/>
    <w:rsid w:val="00D610FF"/>
    <w:rsid w:val="00D64A64"/>
    <w:rsid w:val="00D66876"/>
    <w:rsid w:val="00D668C1"/>
    <w:rsid w:val="00D71854"/>
    <w:rsid w:val="00D737D4"/>
    <w:rsid w:val="00D761CA"/>
    <w:rsid w:val="00D7737D"/>
    <w:rsid w:val="00D822B7"/>
    <w:rsid w:val="00D8238D"/>
    <w:rsid w:val="00D83641"/>
    <w:rsid w:val="00D85557"/>
    <w:rsid w:val="00D9104F"/>
    <w:rsid w:val="00D917DE"/>
    <w:rsid w:val="00D93422"/>
    <w:rsid w:val="00D93CD2"/>
    <w:rsid w:val="00D94DC7"/>
    <w:rsid w:val="00D952B4"/>
    <w:rsid w:val="00DA0369"/>
    <w:rsid w:val="00DA0938"/>
    <w:rsid w:val="00DA1483"/>
    <w:rsid w:val="00DA6CDC"/>
    <w:rsid w:val="00DA7FFC"/>
    <w:rsid w:val="00DB1EA7"/>
    <w:rsid w:val="00DB32D3"/>
    <w:rsid w:val="00DB3805"/>
    <w:rsid w:val="00DC0689"/>
    <w:rsid w:val="00DC131D"/>
    <w:rsid w:val="00DC18BA"/>
    <w:rsid w:val="00DC19C7"/>
    <w:rsid w:val="00DC29DF"/>
    <w:rsid w:val="00DC2A9E"/>
    <w:rsid w:val="00DC3E21"/>
    <w:rsid w:val="00DC5850"/>
    <w:rsid w:val="00DD3C8C"/>
    <w:rsid w:val="00DD604B"/>
    <w:rsid w:val="00DD6B01"/>
    <w:rsid w:val="00DE0D4F"/>
    <w:rsid w:val="00DE66E8"/>
    <w:rsid w:val="00DE6CD5"/>
    <w:rsid w:val="00DF13AF"/>
    <w:rsid w:val="00DF1A98"/>
    <w:rsid w:val="00DF4B14"/>
    <w:rsid w:val="00DF6A72"/>
    <w:rsid w:val="00E0068B"/>
    <w:rsid w:val="00E010E3"/>
    <w:rsid w:val="00E03123"/>
    <w:rsid w:val="00E043E6"/>
    <w:rsid w:val="00E0579D"/>
    <w:rsid w:val="00E063E6"/>
    <w:rsid w:val="00E06AAB"/>
    <w:rsid w:val="00E07BAD"/>
    <w:rsid w:val="00E108C6"/>
    <w:rsid w:val="00E11377"/>
    <w:rsid w:val="00E115F0"/>
    <w:rsid w:val="00E1248D"/>
    <w:rsid w:val="00E129B8"/>
    <w:rsid w:val="00E135E2"/>
    <w:rsid w:val="00E14866"/>
    <w:rsid w:val="00E14D29"/>
    <w:rsid w:val="00E1614C"/>
    <w:rsid w:val="00E231D7"/>
    <w:rsid w:val="00E243E5"/>
    <w:rsid w:val="00E24468"/>
    <w:rsid w:val="00E25288"/>
    <w:rsid w:val="00E25E97"/>
    <w:rsid w:val="00E26324"/>
    <w:rsid w:val="00E26A80"/>
    <w:rsid w:val="00E3088E"/>
    <w:rsid w:val="00E31E1A"/>
    <w:rsid w:val="00E3286D"/>
    <w:rsid w:val="00E34FC0"/>
    <w:rsid w:val="00E4047E"/>
    <w:rsid w:val="00E44E28"/>
    <w:rsid w:val="00E45057"/>
    <w:rsid w:val="00E4559A"/>
    <w:rsid w:val="00E463CD"/>
    <w:rsid w:val="00E46A27"/>
    <w:rsid w:val="00E46D34"/>
    <w:rsid w:val="00E46E84"/>
    <w:rsid w:val="00E50F3D"/>
    <w:rsid w:val="00E519E9"/>
    <w:rsid w:val="00E52730"/>
    <w:rsid w:val="00E5677E"/>
    <w:rsid w:val="00E56834"/>
    <w:rsid w:val="00E626BE"/>
    <w:rsid w:val="00E634E8"/>
    <w:rsid w:val="00E65632"/>
    <w:rsid w:val="00E65AD1"/>
    <w:rsid w:val="00E66820"/>
    <w:rsid w:val="00E711F6"/>
    <w:rsid w:val="00E73F36"/>
    <w:rsid w:val="00E74809"/>
    <w:rsid w:val="00E76D41"/>
    <w:rsid w:val="00E8042C"/>
    <w:rsid w:val="00E807BA"/>
    <w:rsid w:val="00E811E7"/>
    <w:rsid w:val="00E81332"/>
    <w:rsid w:val="00E829A5"/>
    <w:rsid w:val="00E82F00"/>
    <w:rsid w:val="00E85406"/>
    <w:rsid w:val="00E85C01"/>
    <w:rsid w:val="00E8717D"/>
    <w:rsid w:val="00E91014"/>
    <w:rsid w:val="00E92761"/>
    <w:rsid w:val="00E92874"/>
    <w:rsid w:val="00E95248"/>
    <w:rsid w:val="00EA190D"/>
    <w:rsid w:val="00EA7954"/>
    <w:rsid w:val="00EB0692"/>
    <w:rsid w:val="00EB07BD"/>
    <w:rsid w:val="00EB2060"/>
    <w:rsid w:val="00EB2539"/>
    <w:rsid w:val="00EB4E14"/>
    <w:rsid w:val="00EC4E1E"/>
    <w:rsid w:val="00EC539F"/>
    <w:rsid w:val="00EC6939"/>
    <w:rsid w:val="00EC6EE2"/>
    <w:rsid w:val="00ED2770"/>
    <w:rsid w:val="00ED28A7"/>
    <w:rsid w:val="00ED3094"/>
    <w:rsid w:val="00ED3AD4"/>
    <w:rsid w:val="00ED4CED"/>
    <w:rsid w:val="00ED738D"/>
    <w:rsid w:val="00ED798E"/>
    <w:rsid w:val="00ED7A91"/>
    <w:rsid w:val="00EE0C93"/>
    <w:rsid w:val="00EE0D34"/>
    <w:rsid w:val="00EE1E16"/>
    <w:rsid w:val="00EE33F9"/>
    <w:rsid w:val="00EE34F3"/>
    <w:rsid w:val="00EE62ED"/>
    <w:rsid w:val="00EE7ACF"/>
    <w:rsid w:val="00EE7DF5"/>
    <w:rsid w:val="00EF1863"/>
    <w:rsid w:val="00EF19E9"/>
    <w:rsid w:val="00EF2169"/>
    <w:rsid w:val="00EF3060"/>
    <w:rsid w:val="00EF3B17"/>
    <w:rsid w:val="00EF44DA"/>
    <w:rsid w:val="00EF59D3"/>
    <w:rsid w:val="00EF6143"/>
    <w:rsid w:val="00F00E89"/>
    <w:rsid w:val="00F02EAF"/>
    <w:rsid w:val="00F045C7"/>
    <w:rsid w:val="00F05564"/>
    <w:rsid w:val="00F0668B"/>
    <w:rsid w:val="00F0690C"/>
    <w:rsid w:val="00F07C04"/>
    <w:rsid w:val="00F10F2B"/>
    <w:rsid w:val="00F1195D"/>
    <w:rsid w:val="00F11CEA"/>
    <w:rsid w:val="00F13206"/>
    <w:rsid w:val="00F16B21"/>
    <w:rsid w:val="00F17308"/>
    <w:rsid w:val="00F175D1"/>
    <w:rsid w:val="00F2150F"/>
    <w:rsid w:val="00F22D87"/>
    <w:rsid w:val="00F2330B"/>
    <w:rsid w:val="00F25E11"/>
    <w:rsid w:val="00F26998"/>
    <w:rsid w:val="00F303F2"/>
    <w:rsid w:val="00F31BAE"/>
    <w:rsid w:val="00F33116"/>
    <w:rsid w:val="00F3787E"/>
    <w:rsid w:val="00F43B66"/>
    <w:rsid w:val="00F43FD2"/>
    <w:rsid w:val="00F457D5"/>
    <w:rsid w:val="00F479F0"/>
    <w:rsid w:val="00F5426C"/>
    <w:rsid w:val="00F556EF"/>
    <w:rsid w:val="00F56334"/>
    <w:rsid w:val="00F57618"/>
    <w:rsid w:val="00F578E7"/>
    <w:rsid w:val="00F60121"/>
    <w:rsid w:val="00F6321B"/>
    <w:rsid w:val="00F63CBB"/>
    <w:rsid w:val="00F6433A"/>
    <w:rsid w:val="00F65A7B"/>
    <w:rsid w:val="00F65D8E"/>
    <w:rsid w:val="00F666DE"/>
    <w:rsid w:val="00F66C5C"/>
    <w:rsid w:val="00F66FAE"/>
    <w:rsid w:val="00F67BD5"/>
    <w:rsid w:val="00F67C8A"/>
    <w:rsid w:val="00F70B7A"/>
    <w:rsid w:val="00F71150"/>
    <w:rsid w:val="00F72A52"/>
    <w:rsid w:val="00F76657"/>
    <w:rsid w:val="00F800CC"/>
    <w:rsid w:val="00F803ED"/>
    <w:rsid w:val="00F81780"/>
    <w:rsid w:val="00F86F59"/>
    <w:rsid w:val="00F873DC"/>
    <w:rsid w:val="00F9020C"/>
    <w:rsid w:val="00F92213"/>
    <w:rsid w:val="00F92519"/>
    <w:rsid w:val="00F925BB"/>
    <w:rsid w:val="00F93CDA"/>
    <w:rsid w:val="00F94977"/>
    <w:rsid w:val="00F97C98"/>
    <w:rsid w:val="00FA22FC"/>
    <w:rsid w:val="00FA3220"/>
    <w:rsid w:val="00FA5BBD"/>
    <w:rsid w:val="00FA6E8A"/>
    <w:rsid w:val="00FB18F3"/>
    <w:rsid w:val="00FB1E61"/>
    <w:rsid w:val="00FB4D81"/>
    <w:rsid w:val="00FB531F"/>
    <w:rsid w:val="00FB611D"/>
    <w:rsid w:val="00FB663D"/>
    <w:rsid w:val="00FB6B6D"/>
    <w:rsid w:val="00FC0C83"/>
    <w:rsid w:val="00FC0D61"/>
    <w:rsid w:val="00FC2D63"/>
    <w:rsid w:val="00FC2E88"/>
    <w:rsid w:val="00FC3C99"/>
    <w:rsid w:val="00FC4E65"/>
    <w:rsid w:val="00FC6AD7"/>
    <w:rsid w:val="00FC7A19"/>
    <w:rsid w:val="00FD0AFF"/>
    <w:rsid w:val="00FD3373"/>
    <w:rsid w:val="00FD385F"/>
    <w:rsid w:val="00FD4566"/>
    <w:rsid w:val="00FD4942"/>
    <w:rsid w:val="00FD4AF8"/>
    <w:rsid w:val="00FD79CF"/>
    <w:rsid w:val="00FE38D5"/>
    <w:rsid w:val="00FE5B6D"/>
    <w:rsid w:val="00FE60A1"/>
    <w:rsid w:val="00FE68C0"/>
    <w:rsid w:val="00FE6A73"/>
    <w:rsid w:val="00FE7D5A"/>
    <w:rsid w:val="00FF319F"/>
    <w:rsid w:val="00FF4EF4"/>
    <w:rsid w:val="00FF6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76191"/>
  <w15:docId w15:val="{2D5C803C-55B1-49E9-AEB0-3A6E6894A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uiPriority="9"/>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11D"/>
    <w:pPr>
      <w:spacing w:after="0" w:line="240" w:lineRule="auto"/>
    </w:pPr>
    <w:rPr>
      <w:rFonts w:ascii="Times New Roman" w:hAnsi="Times New Roman"/>
      <w:sz w:val="24"/>
    </w:rPr>
  </w:style>
  <w:style w:type="paragraph" w:styleId="Heading1">
    <w:name w:val="heading 1"/>
    <w:basedOn w:val="Normal"/>
    <w:next w:val="Normal"/>
    <w:link w:val="Heading1Char"/>
    <w:uiPriority w:val="1"/>
    <w:qFormat/>
    <w:rsid w:val="00ED4CED"/>
    <w:pPr>
      <w:keepNext/>
      <w:keepLines/>
      <w:spacing w:before="240"/>
      <w:outlineLvl w:val="0"/>
    </w:pPr>
    <w:rPr>
      <w:rFonts w:ascii="Source Sans Pro SemiBold" w:eastAsiaTheme="majorEastAsia" w:hAnsi="Source Sans Pro SemiBold" w:cstheme="majorBidi"/>
      <w:szCs w:val="32"/>
      <w:u w:val="single"/>
    </w:rPr>
  </w:style>
  <w:style w:type="paragraph" w:styleId="Heading2">
    <w:name w:val="heading 2"/>
    <w:basedOn w:val="Heading1"/>
    <w:next w:val="Normal"/>
    <w:link w:val="Heading2Char"/>
    <w:uiPriority w:val="2"/>
    <w:qFormat/>
    <w:rsid w:val="00ED4CED"/>
    <w:pPr>
      <w:outlineLvl w:val="1"/>
    </w:pPr>
    <w:rPr>
      <w:i/>
      <w:u w:val="none"/>
    </w:rPr>
  </w:style>
  <w:style w:type="paragraph" w:styleId="Heading3">
    <w:name w:val="heading 3"/>
    <w:basedOn w:val="Normal"/>
    <w:next w:val="Normal"/>
    <w:link w:val="Heading3Char"/>
    <w:uiPriority w:val="9"/>
    <w:rsid w:val="00437F5C"/>
    <w:pPr>
      <w:keepNext/>
      <w:keepLines/>
      <w:spacing w:before="40"/>
      <w:outlineLvl w:val="2"/>
    </w:pPr>
    <w:rPr>
      <w:rFonts w:ascii="Source Sans Pro SemiBold" w:eastAsiaTheme="majorEastAsia" w:hAnsi="Source Sans Pro SemiBold" w:cstheme="majorBidi"/>
      <w:color w:val="002D72"/>
      <w:szCs w:val="24"/>
    </w:rPr>
  </w:style>
  <w:style w:type="paragraph" w:styleId="Heading4">
    <w:name w:val="heading 4"/>
    <w:basedOn w:val="Normal"/>
    <w:next w:val="Normal"/>
    <w:link w:val="Heading4Char"/>
    <w:uiPriority w:val="9"/>
    <w:rsid w:val="009968D9"/>
    <w:pPr>
      <w:keepNext/>
      <w:keepLines/>
      <w:spacing w:before="40"/>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rsid w:val="007421AD"/>
    <w:pPr>
      <w:spacing w:before="1560"/>
    </w:pPr>
    <w:rPr>
      <w:rFonts w:ascii="Source Sans Pro SemiBold" w:eastAsiaTheme="majorEastAsia" w:hAnsi="Source Sans Pro SemiBold" w:cstheme="majorBidi"/>
      <w:bCs/>
      <w:color w:val="002D72"/>
      <w:spacing w:val="-10"/>
      <w:kern w:val="28"/>
      <w:sz w:val="60"/>
      <w:szCs w:val="60"/>
    </w:rPr>
  </w:style>
  <w:style w:type="character" w:customStyle="1" w:styleId="TitleChar">
    <w:name w:val="Title Char"/>
    <w:basedOn w:val="DefaultParagraphFont"/>
    <w:link w:val="Title"/>
    <w:uiPriority w:val="10"/>
    <w:rsid w:val="007421AD"/>
    <w:rPr>
      <w:rFonts w:ascii="Source Sans Pro SemiBold" w:eastAsiaTheme="majorEastAsia" w:hAnsi="Source Sans Pro SemiBold" w:cstheme="majorBidi"/>
      <w:bCs/>
      <w:color w:val="002D72"/>
      <w:spacing w:val="-10"/>
      <w:kern w:val="28"/>
      <w:sz w:val="60"/>
      <w:szCs w:val="60"/>
    </w:rPr>
  </w:style>
  <w:style w:type="character" w:customStyle="1" w:styleId="Heading1Char">
    <w:name w:val="Heading 1 Char"/>
    <w:basedOn w:val="DefaultParagraphFont"/>
    <w:link w:val="Heading1"/>
    <w:uiPriority w:val="1"/>
    <w:rsid w:val="00ED4CED"/>
    <w:rPr>
      <w:rFonts w:ascii="Source Sans Pro SemiBold" w:eastAsiaTheme="majorEastAsia" w:hAnsi="Source Sans Pro SemiBold" w:cstheme="majorBidi"/>
      <w:sz w:val="24"/>
      <w:szCs w:val="32"/>
      <w:u w:val="single"/>
    </w:rPr>
  </w:style>
  <w:style w:type="character" w:customStyle="1" w:styleId="Heading2Char">
    <w:name w:val="Heading 2 Char"/>
    <w:basedOn w:val="DefaultParagraphFont"/>
    <w:link w:val="Heading2"/>
    <w:uiPriority w:val="2"/>
    <w:rsid w:val="00ED4CED"/>
    <w:rPr>
      <w:rFonts w:ascii="Source Sans Pro SemiBold" w:eastAsiaTheme="majorEastAsia" w:hAnsi="Source Sans Pro SemiBold" w:cstheme="majorBidi"/>
      <w:i/>
      <w:sz w:val="24"/>
      <w:szCs w:val="32"/>
    </w:rPr>
  </w:style>
  <w:style w:type="character" w:customStyle="1" w:styleId="Heading3Char">
    <w:name w:val="Heading 3 Char"/>
    <w:basedOn w:val="DefaultParagraphFont"/>
    <w:link w:val="Heading3"/>
    <w:uiPriority w:val="9"/>
    <w:rsid w:val="00437F5C"/>
    <w:rPr>
      <w:rFonts w:ascii="Source Sans Pro SemiBold" w:eastAsiaTheme="majorEastAsia" w:hAnsi="Source Sans Pro SemiBold" w:cstheme="majorBidi"/>
      <w:color w:val="002D72"/>
      <w:sz w:val="24"/>
      <w:szCs w:val="24"/>
    </w:rPr>
  </w:style>
  <w:style w:type="paragraph" w:styleId="Subtitle">
    <w:name w:val="Subtitle"/>
    <w:basedOn w:val="Normal"/>
    <w:next w:val="Normal"/>
    <w:link w:val="SubtitleChar"/>
    <w:uiPriority w:val="11"/>
    <w:rsid w:val="00033D29"/>
    <w:pPr>
      <w:numPr>
        <w:ilvl w:val="1"/>
      </w:numPr>
      <w:spacing w:after="720"/>
    </w:pPr>
    <w:rPr>
      <w:rFonts w:ascii="Source Sans Pro SemiBold" w:eastAsiaTheme="minorEastAsia" w:hAnsi="Source Sans Pro SemiBold"/>
      <w:color w:val="002D72"/>
      <w:spacing w:val="15"/>
      <w:sz w:val="36"/>
    </w:rPr>
  </w:style>
  <w:style w:type="character" w:customStyle="1" w:styleId="SubtitleChar">
    <w:name w:val="Subtitle Char"/>
    <w:basedOn w:val="DefaultParagraphFont"/>
    <w:link w:val="Subtitle"/>
    <w:uiPriority w:val="11"/>
    <w:rsid w:val="00033D29"/>
    <w:rPr>
      <w:rFonts w:ascii="Source Sans Pro SemiBold" w:eastAsiaTheme="minorEastAsia" w:hAnsi="Source Sans Pro SemiBold"/>
      <w:color w:val="002D72"/>
      <w:spacing w:val="15"/>
      <w:sz w:val="36"/>
    </w:rPr>
  </w:style>
  <w:style w:type="paragraph" w:styleId="ListParagraph">
    <w:name w:val="List Paragraph"/>
    <w:basedOn w:val="Normal"/>
    <w:uiPriority w:val="34"/>
    <w:qFormat/>
    <w:rsid w:val="00850120"/>
    <w:pPr>
      <w:numPr>
        <w:numId w:val="4"/>
      </w:numPr>
    </w:pPr>
  </w:style>
  <w:style w:type="paragraph" w:styleId="Header">
    <w:name w:val="header"/>
    <w:basedOn w:val="Normal"/>
    <w:link w:val="HeaderChar"/>
    <w:uiPriority w:val="99"/>
    <w:unhideWhenUsed/>
    <w:rsid w:val="0079069A"/>
    <w:pPr>
      <w:tabs>
        <w:tab w:val="center" w:pos="4680"/>
        <w:tab w:val="right" w:pos="9360"/>
      </w:tabs>
    </w:pPr>
  </w:style>
  <w:style w:type="character" w:customStyle="1" w:styleId="HeaderChar">
    <w:name w:val="Header Char"/>
    <w:basedOn w:val="DefaultParagraphFont"/>
    <w:link w:val="Header"/>
    <w:uiPriority w:val="99"/>
    <w:rsid w:val="0079069A"/>
    <w:rPr>
      <w:rFonts w:ascii="Source Sans Pro" w:hAnsi="Source Sans Pro"/>
      <w:sz w:val="24"/>
    </w:rPr>
  </w:style>
  <w:style w:type="paragraph" w:styleId="Footer">
    <w:name w:val="footer"/>
    <w:basedOn w:val="Normal"/>
    <w:link w:val="FooterChar"/>
    <w:uiPriority w:val="99"/>
    <w:unhideWhenUsed/>
    <w:rsid w:val="0079069A"/>
    <w:pPr>
      <w:tabs>
        <w:tab w:val="center" w:pos="4680"/>
        <w:tab w:val="right" w:pos="9360"/>
      </w:tabs>
    </w:pPr>
  </w:style>
  <w:style w:type="character" w:customStyle="1" w:styleId="FooterChar">
    <w:name w:val="Footer Char"/>
    <w:basedOn w:val="DefaultParagraphFont"/>
    <w:link w:val="Footer"/>
    <w:uiPriority w:val="99"/>
    <w:rsid w:val="0079069A"/>
    <w:rPr>
      <w:rFonts w:ascii="Source Sans Pro" w:hAnsi="Source Sans Pro"/>
      <w:sz w:val="24"/>
    </w:rPr>
  </w:style>
  <w:style w:type="paragraph" w:styleId="NormalWeb">
    <w:name w:val="Normal (Web)"/>
    <w:basedOn w:val="Normal"/>
    <w:uiPriority w:val="99"/>
    <w:semiHidden/>
    <w:unhideWhenUsed/>
    <w:rsid w:val="00705272"/>
    <w:pPr>
      <w:spacing w:before="100" w:beforeAutospacing="1" w:after="100" w:afterAutospacing="1"/>
    </w:pPr>
    <w:rPr>
      <w:rFonts w:eastAsia="Times New Roman" w:cs="Times New Roman"/>
      <w:szCs w:val="24"/>
    </w:rPr>
  </w:style>
  <w:style w:type="character" w:styleId="Hyperlink">
    <w:name w:val="Hyperlink"/>
    <w:basedOn w:val="DefaultParagraphFont"/>
    <w:uiPriority w:val="99"/>
    <w:rsid w:val="00705272"/>
    <w:rPr>
      <w:color w:val="0000FF"/>
      <w:u w:val="single"/>
    </w:rPr>
  </w:style>
  <w:style w:type="paragraph" w:customStyle="1" w:styleId="Emphasisbox">
    <w:name w:val="Emphasis box"/>
    <w:basedOn w:val="Normal"/>
    <w:uiPriority w:val="3"/>
    <w:qFormat/>
    <w:rsid w:val="006460BD"/>
    <w:pPr>
      <w:shd w:val="clear" w:color="auto" w:fill="DDD9C3" w:themeFill="accent2"/>
      <w:spacing w:before="240"/>
    </w:pPr>
  </w:style>
  <w:style w:type="paragraph" w:styleId="FootnoteText">
    <w:name w:val="footnote text"/>
    <w:basedOn w:val="Normal"/>
    <w:link w:val="FootnoteTextChar"/>
    <w:uiPriority w:val="99"/>
    <w:rsid w:val="00850120"/>
    <w:rPr>
      <w:sz w:val="16"/>
      <w:szCs w:val="20"/>
    </w:rPr>
  </w:style>
  <w:style w:type="character" w:customStyle="1" w:styleId="FootnoteTextChar">
    <w:name w:val="Footnote Text Char"/>
    <w:basedOn w:val="DefaultParagraphFont"/>
    <w:link w:val="FootnoteText"/>
    <w:uiPriority w:val="99"/>
    <w:rsid w:val="00850120"/>
    <w:rPr>
      <w:rFonts w:ascii="Source Sans Pro" w:hAnsi="Source Sans Pro"/>
      <w:sz w:val="16"/>
      <w:szCs w:val="20"/>
    </w:rPr>
  </w:style>
  <w:style w:type="character" w:styleId="FootnoteReference">
    <w:name w:val="footnote reference"/>
    <w:basedOn w:val="DefaultParagraphFont"/>
    <w:uiPriority w:val="99"/>
    <w:semiHidden/>
    <w:unhideWhenUsed/>
    <w:rsid w:val="00ED798E"/>
    <w:rPr>
      <w:vertAlign w:val="superscript"/>
    </w:rPr>
  </w:style>
  <w:style w:type="paragraph" w:styleId="NoSpacing">
    <w:name w:val="No Spacing"/>
    <w:link w:val="NoSpacingChar"/>
    <w:uiPriority w:val="1"/>
    <w:rsid w:val="000E512C"/>
    <w:pPr>
      <w:spacing w:after="0" w:line="240" w:lineRule="auto"/>
    </w:pPr>
    <w:rPr>
      <w:rFonts w:eastAsiaTheme="minorEastAsia"/>
    </w:rPr>
  </w:style>
  <w:style w:type="character" w:customStyle="1" w:styleId="NoSpacingChar">
    <w:name w:val="No Spacing Char"/>
    <w:basedOn w:val="DefaultParagraphFont"/>
    <w:link w:val="NoSpacing"/>
    <w:uiPriority w:val="1"/>
    <w:rsid w:val="000E512C"/>
    <w:rPr>
      <w:rFonts w:eastAsiaTheme="minorEastAsia"/>
    </w:rPr>
  </w:style>
  <w:style w:type="paragraph" w:customStyle="1" w:styleId="Page2text">
    <w:name w:val="Page 2 text"/>
    <w:basedOn w:val="Normal"/>
    <w:rsid w:val="004E27EE"/>
    <w:rPr>
      <w:sz w:val="16"/>
    </w:rPr>
  </w:style>
  <w:style w:type="character" w:styleId="UnresolvedMention">
    <w:name w:val="Unresolved Mention"/>
    <w:basedOn w:val="DefaultParagraphFont"/>
    <w:uiPriority w:val="99"/>
    <w:semiHidden/>
    <w:unhideWhenUsed/>
    <w:rsid w:val="002453A1"/>
    <w:rPr>
      <w:color w:val="605E5C"/>
      <w:shd w:val="clear" w:color="auto" w:fill="E1DFDD"/>
    </w:rPr>
  </w:style>
  <w:style w:type="paragraph" w:styleId="TOCHeading">
    <w:name w:val="TOC Heading"/>
    <w:basedOn w:val="Heading1"/>
    <w:next w:val="Normal"/>
    <w:uiPriority w:val="39"/>
    <w:unhideWhenUsed/>
    <w:rsid w:val="001F2E55"/>
    <w:pPr>
      <w:outlineLvl w:val="9"/>
    </w:pPr>
    <w:rPr>
      <w:color w:val="000000" w:themeColor="text1"/>
    </w:rPr>
  </w:style>
  <w:style w:type="paragraph" w:styleId="TOC1">
    <w:name w:val="toc 1"/>
    <w:basedOn w:val="Normal"/>
    <w:next w:val="Normal"/>
    <w:autoRedefine/>
    <w:uiPriority w:val="39"/>
    <w:unhideWhenUsed/>
    <w:rsid w:val="00E3088E"/>
    <w:pPr>
      <w:spacing w:after="100"/>
    </w:pPr>
  </w:style>
  <w:style w:type="paragraph" w:styleId="TOC2">
    <w:name w:val="toc 2"/>
    <w:basedOn w:val="Normal"/>
    <w:next w:val="Normal"/>
    <w:autoRedefine/>
    <w:uiPriority w:val="39"/>
    <w:unhideWhenUsed/>
    <w:rsid w:val="00E3088E"/>
    <w:pPr>
      <w:spacing w:after="100"/>
      <w:ind w:left="240"/>
    </w:pPr>
  </w:style>
  <w:style w:type="paragraph" w:styleId="TOC3">
    <w:name w:val="toc 3"/>
    <w:basedOn w:val="Normal"/>
    <w:next w:val="Normal"/>
    <w:autoRedefine/>
    <w:uiPriority w:val="39"/>
    <w:unhideWhenUsed/>
    <w:rsid w:val="00E3088E"/>
    <w:pPr>
      <w:spacing w:after="100"/>
      <w:ind w:left="480"/>
    </w:pPr>
  </w:style>
  <w:style w:type="paragraph" w:customStyle="1" w:styleId="CoverAuthor">
    <w:name w:val="CoverAuthor"/>
    <w:basedOn w:val="Normal"/>
    <w:rsid w:val="008767FC"/>
    <w:pPr>
      <w:spacing w:after="360" w:line="276" w:lineRule="auto"/>
      <w:contextualSpacing/>
    </w:pPr>
  </w:style>
  <w:style w:type="paragraph" w:customStyle="1" w:styleId="CoverDate">
    <w:name w:val="CoverDate"/>
    <w:basedOn w:val="Subtitle"/>
    <w:link w:val="CoverDateChar"/>
    <w:rsid w:val="00C44A2E"/>
    <w:pPr>
      <w:pBdr>
        <w:top w:val="single" w:sz="4" w:space="1" w:color="DDD9C3" w:themeColor="accent2"/>
        <w:bottom w:val="single" w:sz="4" w:space="1" w:color="DDD9C3" w:themeColor="accent2"/>
      </w:pBdr>
      <w:spacing w:before="720"/>
      <w:jc w:val="center"/>
    </w:pPr>
  </w:style>
  <w:style w:type="character" w:customStyle="1" w:styleId="CoverDateChar">
    <w:name w:val="CoverDate Char"/>
    <w:basedOn w:val="SubtitleChar"/>
    <w:link w:val="CoverDate"/>
    <w:rsid w:val="00C44A2E"/>
    <w:rPr>
      <w:rFonts w:ascii="Source Sans Pro SemiBold" w:eastAsiaTheme="minorEastAsia" w:hAnsi="Source Sans Pro SemiBold"/>
      <w:color w:val="002D72"/>
      <w:spacing w:val="15"/>
      <w:sz w:val="36"/>
    </w:rPr>
  </w:style>
  <w:style w:type="paragraph" w:styleId="Caption">
    <w:name w:val="caption"/>
    <w:basedOn w:val="Normal"/>
    <w:next w:val="Normal"/>
    <w:uiPriority w:val="35"/>
    <w:rsid w:val="00E26324"/>
    <w:pPr>
      <w:spacing w:after="200"/>
    </w:pPr>
    <w:rPr>
      <w:b/>
      <w:iCs/>
      <w:color w:val="005440" w:themeColor="accent1"/>
      <w:sz w:val="20"/>
      <w:szCs w:val="18"/>
    </w:rPr>
  </w:style>
  <w:style w:type="character" w:customStyle="1" w:styleId="Heading4Char">
    <w:name w:val="Heading 4 Char"/>
    <w:basedOn w:val="DefaultParagraphFont"/>
    <w:link w:val="Heading4"/>
    <w:uiPriority w:val="9"/>
    <w:rsid w:val="009968D9"/>
    <w:rPr>
      <w:rFonts w:ascii="Source Sans Pro" w:eastAsiaTheme="majorEastAsia" w:hAnsi="Source Sans Pro" w:cstheme="majorBidi"/>
      <w:i/>
      <w:iCs/>
      <w:color w:val="000000" w:themeColor="text1"/>
      <w:sz w:val="24"/>
    </w:rPr>
  </w:style>
  <w:style w:type="character" w:styleId="PlaceholderText">
    <w:name w:val="Placeholder Text"/>
    <w:basedOn w:val="DefaultParagraphFont"/>
    <w:uiPriority w:val="99"/>
    <w:semiHidden/>
    <w:rsid w:val="002D299E"/>
    <w:rPr>
      <w:color w:val="808080"/>
    </w:rPr>
  </w:style>
  <w:style w:type="table" w:styleId="TableGrid">
    <w:name w:val="Table Grid"/>
    <w:basedOn w:val="TableNormal"/>
    <w:uiPriority w:val="39"/>
    <w:rsid w:val="005E511D"/>
    <w:pPr>
      <w:spacing w:after="0" w:line="240" w:lineRule="auto"/>
      <w:ind w:lef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5E511D"/>
    <w:rPr>
      <w:sz w:val="16"/>
      <w:szCs w:val="16"/>
    </w:rPr>
  </w:style>
  <w:style w:type="paragraph" w:styleId="CommentText">
    <w:name w:val="annotation text"/>
    <w:basedOn w:val="Normal"/>
    <w:link w:val="CommentTextChar"/>
    <w:uiPriority w:val="99"/>
    <w:unhideWhenUsed/>
    <w:rsid w:val="005E511D"/>
    <w:rPr>
      <w:sz w:val="20"/>
      <w:szCs w:val="20"/>
    </w:rPr>
  </w:style>
  <w:style w:type="character" w:customStyle="1" w:styleId="CommentTextChar">
    <w:name w:val="Comment Text Char"/>
    <w:basedOn w:val="DefaultParagraphFont"/>
    <w:link w:val="CommentText"/>
    <w:uiPriority w:val="99"/>
    <w:rsid w:val="005E511D"/>
    <w:rPr>
      <w:rFonts w:ascii="Times New Roman" w:hAnsi="Times New Roman"/>
      <w:sz w:val="20"/>
      <w:szCs w:val="20"/>
    </w:rPr>
  </w:style>
  <w:style w:type="paragraph" w:customStyle="1" w:styleId="TableHeading">
    <w:name w:val="Table Heading"/>
    <w:basedOn w:val="Normal"/>
    <w:link w:val="TableHeadingChar"/>
    <w:qFormat/>
    <w:rsid w:val="005E511D"/>
    <w:rPr>
      <w:rFonts w:ascii="Arial" w:hAnsi="Arial" w:cs="Arial"/>
      <w:b/>
      <w:color w:val="FFFFFF" w:themeColor="background1"/>
    </w:rPr>
  </w:style>
  <w:style w:type="character" w:customStyle="1" w:styleId="TableHeadingChar">
    <w:name w:val="Table Heading Char"/>
    <w:basedOn w:val="DefaultParagraphFont"/>
    <w:link w:val="TableHeading"/>
    <w:rsid w:val="005E511D"/>
    <w:rPr>
      <w:rFonts w:ascii="Arial" w:hAnsi="Arial" w:cs="Arial"/>
      <w:b/>
      <w:color w:val="FFFFFF" w:themeColor="background1"/>
      <w:sz w:val="24"/>
    </w:rPr>
  </w:style>
  <w:style w:type="paragraph" w:styleId="CommentSubject">
    <w:name w:val="annotation subject"/>
    <w:basedOn w:val="CommentText"/>
    <w:next w:val="CommentText"/>
    <w:link w:val="CommentSubjectChar"/>
    <w:uiPriority w:val="99"/>
    <w:semiHidden/>
    <w:unhideWhenUsed/>
    <w:rsid w:val="00C11A98"/>
    <w:rPr>
      <w:b/>
      <w:bCs/>
    </w:rPr>
  </w:style>
  <w:style w:type="character" w:customStyle="1" w:styleId="CommentSubjectChar">
    <w:name w:val="Comment Subject Char"/>
    <w:basedOn w:val="CommentTextChar"/>
    <w:link w:val="CommentSubject"/>
    <w:uiPriority w:val="99"/>
    <w:semiHidden/>
    <w:rsid w:val="00C11A98"/>
    <w:rPr>
      <w:rFonts w:ascii="Times New Roman" w:hAnsi="Times New Roman"/>
      <w:b/>
      <w:bCs/>
      <w:sz w:val="20"/>
      <w:szCs w:val="20"/>
    </w:rPr>
  </w:style>
  <w:style w:type="paragraph" w:styleId="Revision">
    <w:name w:val="Revision"/>
    <w:hidden/>
    <w:uiPriority w:val="99"/>
    <w:semiHidden/>
    <w:rsid w:val="00407FCD"/>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37388">
      <w:bodyDiv w:val="1"/>
      <w:marLeft w:val="0"/>
      <w:marRight w:val="0"/>
      <w:marTop w:val="0"/>
      <w:marBottom w:val="0"/>
      <w:divBdr>
        <w:top w:val="none" w:sz="0" w:space="0" w:color="auto"/>
        <w:left w:val="none" w:sz="0" w:space="0" w:color="auto"/>
        <w:bottom w:val="none" w:sz="0" w:space="0" w:color="auto"/>
        <w:right w:val="none" w:sz="0" w:space="0" w:color="auto"/>
      </w:divBdr>
    </w:div>
    <w:div w:id="28141644">
      <w:bodyDiv w:val="1"/>
      <w:marLeft w:val="0"/>
      <w:marRight w:val="0"/>
      <w:marTop w:val="0"/>
      <w:marBottom w:val="0"/>
      <w:divBdr>
        <w:top w:val="none" w:sz="0" w:space="0" w:color="auto"/>
        <w:left w:val="none" w:sz="0" w:space="0" w:color="auto"/>
        <w:bottom w:val="none" w:sz="0" w:space="0" w:color="auto"/>
        <w:right w:val="none" w:sz="0" w:space="0" w:color="auto"/>
      </w:divBdr>
    </w:div>
    <w:div w:id="38212509">
      <w:bodyDiv w:val="1"/>
      <w:marLeft w:val="0"/>
      <w:marRight w:val="0"/>
      <w:marTop w:val="0"/>
      <w:marBottom w:val="0"/>
      <w:divBdr>
        <w:top w:val="none" w:sz="0" w:space="0" w:color="auto"/>
        <w:left w:val="none" w:sz="0" w:space="0" w:color="auto"/>
        <w:bottom w:val="none" w:sz="0" w:space="0" w:color="auto"/>
        <w:right w:val="none" w:sz="0" w:space="0" w:color="auto"/>
      </w:divBdr>
    </w:div>
    <w:div w:id="70398545">
      <w:bodyDiv w:val="1"/>
      <w:marLeft w:val="0"/>
      <w:marRight w:val="0"/>
      <w:marTop w:val="0"/>
      <w:marBottom w:val="0"/>
      <w:divBdr>
        <w:top w:val="none" w:sz="0" w:space="0" w:color="auto"/>
        <w:left w:val="none" w:sz="0" w:space="0" w:color="auto"/>
        <w:bottom w:val="none" w:sz="0" w:space="0" w:color="auto"/>
        <w:right w:val="none" w:sz="0" w:space="0" w:color="auto"/>
      </w:divBdr>
    </w:div>
    <w:div w:id="97532663">
      <w:bodyDiv w:val="1"/>
      <w:marLeft w:val="0"/>
      <w:marRight w:val="0"/>
      <w:marTop w:val="0"/>
      <w:marBottom w:val="0"/>
      <w:divBdr>
        <w:top w:val="none" w:sz="0" w:space="0" w:color="auto"/>
        <w:left w:val="none" w:sz="0" w:space="0" w:color="auto"/>
        <w:bottom w:val="none" w:sz="0" w:space="0" w:color="auto"/>
        <w:right w:val="none" w:sz="0" w:space="0" w:color="auto"/>
      </w:divBdr>
    </w:div>
    <w:div w:id="153835796">
      <w:bodyDiv w:val="1"/>
      <w:marLeft w:val="0"/>
      <w:marRight w:val="0"/>
      <w:marTop w:val="0"/>
      <w:marBottom w:val="0"/>
      <w:divBdr>
        <w:top w:val="none" w:sz="0" w:space="0" w:color="auto"/>
        <w:left w:val="none" w:sz="0" w:space="0" w:color="auto"/>
        <w:bottom w:val="none" w:sz="0" w:space="0" w:color="auto"/>
        <w:right w:val="none" w:sz="0" w:space="0" w:color="auto"/>
      </w:divBdr>
    </w:div>
    <w:div w:id="187376881">
      <w:bodyDiv w:val="1"/>
      <w:marLeft w:val="0"/>
      <w:marRight w:val="0"/>
      <w:marTop w:val="0"/>
      <w:marBottom w:val="0"/>
      <w:divBdr>
        <w:top w:val="none" w:sz="0" w:space="0" w:color="auto"/>
        <w:left w:val="none" w:sz="0" w:space="0" w:color="auto"/>
        <w:bottom w:val="none" w:sz="0" w:space="0" w:color="auto"/>
        <w:right w:val="none" w:sz="0" w:space="0" w:color="auto"/>
      </w:divBdr>
    </w:div>
    <w:div w:id="282078996">
      <w:bodyDiv w:val="1"/>
      <w:marLeft w:val="0"/>
      <w:marRight w:val="0"/>
      <w:marTop w:val="0"/>
      <w:marBottom w:val="0"/>
      <w:divBdr>
        <w:top w:val="none" w:sz="0" w:space="0" w:color="auto"/>
        <w:left w:val="none" w:sz="0" w:space="0" w:color="auto"/>
        <w:bottom w:val="none" w:sz="0" w:space="0" w:color="auto"/>
        <w:right w:val="none" w:sz="0" w:space="0" w:color="auto"/>
      </w:divBdr>
      <w:divsChild>
        <w:div w:id="1694840206">
          <w:marLeft w:val="0"/>
          <w:marRight w:val="0"/>
          <w:marTop w:val="0"/>
          <w:marBottom w:val="0"/>
          <w:divBdr>
            <w:top w:val="none" w:sz="0" w:space="0" w:color="auto"/>
            <w:left w:val="none" w:sz="0" w:space="0" w:color="auto"/>
            <w:bottom w:val="none" w:sz="0" w:space="0" w:color="auto"/>
            <w:right w:val="none" w:sz="0" w:space="0" w:color="auto"/>
          </w:divBdr>
        </w:div>
      </w:divsChild>
    </w:div>
    <w:div w:id="559828805">
      <w:bodyDiv w:val="1"/>
      <w:marLeft w:val="0"/>
      <w:marRight w:val="0"/>
      <w:marTop w:val="0"/>
      <w:marBottom w:val="0"/>
      <w:divBdr>
        <w:top w:val="none" w:sz="0" w:space="0" w:color="auto"/>
        <w:left w:val="none" w:sz="0" w:space="0" w:color="auto"/>
        <w:bottom w:val="none" w:sz="0" w:space="0" w:color="auto"/>
        <w:right w:val="none" w:sz="0" w:space="0" w:color="auto"/>
      </w:divBdr>
    </w:div>
    <w:div w:id="560671538">
      <w:bodyDiv w:val="1"/>
      <w:marLeft w:val="0"/>
      <w:marRight w:val="0"/>
      <w:marTop w:val="0"/>
      <w:marBottom w:val="0"/>
      <w:divBdr>
        <w:top w:val="none" w:sz="0" w:space="0" w:color="auto"/>
        <w:left w:val="none" w:sz="0" w:space="0" w:color="auto"/>
        <w:bottom w:val="none" w:sz="0" w:space="0" w:color="auto"/>
        <w:right w:val="none" w:sz="0" w:space="0" w:color="auto"/>
      </w:divBdr>
    </w:div>
    <w:div w:id="661391763">
      <w:bodyDiv w:val="1"/>
      <w:marLeft w:val="0"/>
      <w:marRight w:val="0"/>
      <w:marTop w:val="0"/>
      <w:marBottom w:val="0"/>
      <w:divBdr>
        <w:top w:val="none" w:sz="0" w:space="0" w:color="auto"/>
        <w:left w:val="none" w:sz="0" w:space="0" w:color="auto"/>
        <w:bottom w:val="none" w:sz="0" w:space="0" w:color="auto"/>
        <w:right w:val="none" w:sz="0" w:space="0" w:color="auto"/>
      </w:divBdr>
      <w:divsChild>
        <w:div w:id="1508590207">
          <w:marLeft w:val="0"/>
          <w:marRight w:val="0"/>
          <w:marTop w:val="0"/>
          <w:marBottom w:val="0"/>
          <w:divBdr>
            <w:top w:val="none" w:sz="0" w:space="0" w:color="auto"/>
            <w:left w:val="none" w:sz="0" w:space="0" w:color="auto"/>
            <w:bottom w:val="none" w:sz="0" w:space="0" w:color="auto"/>
            <w:right w:val="none" w:sz="0" w:space="0" w:color="auto"/>
          </w:divBdr>
        </w:div>
      </w:divsChild>
    </w:div>
    <w:div w:id="757747387">
      <w:bodyDiv w:val="1"/>
      <w:marLeft w:val="0"/>
      <w:marRight w:val="0"/>
      <w:marTop w:val="0"/>
      <w:marBottom w:val="0"/>
      <w:divBdr>
        <w:top w:val="none" w:sz="0" w:space="0" w:color="auto"/>
        <w:left w:val="none" w:sz="0" w:space="0" w:color="auto"/>
        <w:bottom w:val="none" w:sz="0" w:space="0" w:color="auto"/>
        <w:right w:val="none" w:sz="0" w:space="0" w:color="auto"/>
      </w:divBdr>
      <w:divsChild>
        <w:div w:id="519589548">
          <w:marLeft w:val="0"/>
          <w:marRight w:val="0"/>
          <w:marTop w:val="0"/>
          <w:marBottom w:val="0"/>
          <w:divBdr>
            <w:top w:val="none" w:sz="0" w:space="0" w:color="auto"/>
            <w:left w:val="none" w:sz="0" w:space="0" w:color="auto"/>
            <w:bottom w:val="none" w:sz="0" w:space="0" w:color="auto"/>
            <w:right w:val="none" w:sz="0" w:space="0" w:color="auto"/>
          </w:divBdr>
        </w:div>
      </w:divsChild>
    </w:div>
    <w:div w:id="791484714">
      <w:bodyDiv w:val="1"/>
      <w:marLeft w:val="0"/>
      <w:marRight w:val="0"/>
      <w:marTop w:val="0"/>
      <w:marBottom w:val="0"/>
      <w:divBdr>
        <w:top w:val="none" w:sz="0" w:space="0" w:color="auto"/>
        <w:left w:val="none" w:sz="0" w:space="0" w:color="auto"/>
        <w:bottom w:val="none" w:sz="0" w:space="0" w:color="auto"/>
        <w:right w:val="none" w:sz="0" w:space="0" w:color="auto"/>
      </w:divBdr>
    </w:div>
    <w:div w:id="794102559">
      <w:bodyDiv w:val="1"/>
      <w:marLeft w:val="0"/>
      <w:marRight w:val="0"/>
      <w:marTop w:val="0"/>
      <w:marBottom w:val="0"/>
      <w:divBdr>
        <w:top w:val="none" w:sz="0" w:space="0" w:color="auto"/>
        <w:left w:val="none" w:sz="0" w:space="0" w:color="auto"/>
        <w:bottom w:val="none" w:sz="0" w:space="0" w:color="auto"/>
        <w:right w:val="none" w:sz="0" w:space="0" w:color="auto"/>
      </w:divBdr>
    </w:div>
    <w:div w:id="826164224">
      <w:bodyDiv w:val="1"/>
      <w:marLeft w:val="0"/>
      <w:marRight w:val="0"/>
      <w:marTop w:val="0"/>
      <w:marBottom w:val="0"/>
      <w:divBdr>
        <w:top w:val="none" w:sz="0" w:space="0" w:color="auto"/>
        <w:left w:val="none" w:sz="0" w:space="0" w:color="auto"/>
        <w:bottom w:val="none" w:sz="0" w:space="0" w:color="auto"/>
        <w:right w:val="none" w:sz="0" w:space="0" w:color="auto"/>
      </w:divBdr>
    </w:div>
    <w:div w:id="928274253">
      <w:bodyDiv w:val="1"/>
      <w:marLeft w:val="0"/>
      <w:marRight w:val="0"/>
      <w:marTop w:val="0"/>
      <w:marBottom w:val="0"/>
      <w:divBdr>
        <w:top w:val="none" w:sz="0" w:space="0" w:color="auto"/>
        <w:left w:val="none" w:sz="0" w:space="0" w:color="auto"/>
        <w:bottom w:val="none" w:sz="0" w:space="0" w:color="auto"/>
        <w:right w:val="none" w:sz="0" w:space="0" w:color="auto"/>
      </w:divBdr>
      <w:divsChild>
        <w:div w:id="447166516">
          <w:marLeft w:val="0"/>
          <w:marRight w:val="0"/>
          <w:marTop w:val="0"/>
          <w:marBottom w:val="0"/>
          <w:divBdr>
            <w:top w:val="none" w:sz="0" w:space="0" w:color="auto"/>
            <w:left w:val="none" w:sz="0" w:space="0" w:color="auto"/>
            <w:bottom w:val="none" w:sz="0" w:space="0" w:color="auto"/>
            <w:right w:val="none" w:sz="0" w:space="0" w:color="auto"/>
          </w:divBdr>
        </w:div>
      </w:divsChild>
    </w:div>
    <w:div w:id="1079867804">
      <w:bodyDiv w:val="1"/>
      <w:marLeft w:val="0"/>
      <w:marRight w:val="0"/>
      <w:marTop w:val="0"/>
      <w:marBottom w:val="0"/>
      <w:divBdr>
        <w:top w:val="none" w:sz="0" w:space="0" w:color="auto"/>
        <w:left w:val="none" w:sz="0" w:space="0" w:color="auto"/>
        <w:bottom w:val="none" w:sz="0" w:space="0" w:color="auto"/>
        <w:right w:val="none" w:sz="0" w:space="0" w:color="auto"/>
      </w:divBdr>
    </w:div>
    <w:div w:id="1141265271">
      <w:bodyDiv w:val="1"/>
      <w:marLeft w:val="0"/>
      <w:marRight w:val="0"/>
      <w:marTop w:val="0"/>
      <w:marBottom w:val="0"/>
      <w:divBdr>
        <w:top w:val="none" w:sz="0" w:space="0" w:color="auto"/>
        <w:left w:val="none" w:sz="0" w:space="0" w:color="auto"/>
        <w:bottom w:val="none" w:sz="0" w:space="0" w:color="auto"/>
        <w:right w:val="none" w:sz="0" w:space="0" w:color="auto"/>
      </w:divBdr>
      <w:divsChild>
        <w:div w:id="1611887629">
          <w:marLeft w:val="0"/>
          <w:marRight w:val="0"/>
          <w:marTop w:val="0"/>
          <w:marBottom w:val="0"/>
          <w:divBdr>
            <w:top w:val="none" w:sz="0" w:space="0" w:color="auto"/>
            <w:left w:val="none" w:sz="0" w:space="0" w:color="auto"/>
            <w:bottom w:val="none" w:sz="0" w:space="0" w:color="auto"/>
            <w:right w:val="none" w:sz="0" w:space="0" w:color="auto"/>
          </w:divBdr>
        </w:div>
      </w:divsChild>
    </w:div>
    <w:div w:id="1172527684">
      <w:bodyDiv w:val="1"/>
      <w:marLeft w:val="0"/>
      <w:marRight w:val="0"/>
      <w:marTop w:val="0"/>
      <w:marBottom w:val="0"/>
      <w:divBdr>
        <w:top w:val="none" w:sz="0" w:space="0" w:color="auto"/>
        <w:left w:val="none" w:sz="0" w:space="0" w:color="auto"/>
        <w:bottom w:val="none" w:sz="0" w:space="0" w:color="auto"/>
        <w:right w:val="none" w:sz="0" w:space="0" w:color="auto"/>
      </w:divBdr>
    </w:div>
    <w:div w:id="1204755757">
      <w:bodyDiv w:val="1"/>
      <w:marLeft w:val="0"/>
      <w:marRight w:val="0"/>
      <w:marTop w:val="0"/>
      <w:marBottom w:val="0"/>
      <w:divBdr>
        <w:top w:val="none" w:sz="0" w:space="0" w:color="auto"/>
        <w:left w:val="none" w:sz="0" w:space="0" w:color="auto"/>
        <w:bottom w:val="none" w:sz="0" w:space="0" w:color="auto"/>
        <w:right w:val="none" w:sz="0" w:space="0" w:color="auto"/>
      </w:divBdr>
    </w:div>
    <w:div w:id="1210991947">
      <w:bodyDiv w:val="1"/>
      <w:marLeft w:val="0"/>
      <w:marRight w:val="0"/>
      <w:marTop w:val="0"/>
      <w:marBottom w:val="0"/>
      <w:divBdr>
        <w:top w:val="none" w:sz="0" w:space="0" w:color="auto"/>
        <w:left w:val="none" w:sz="0" w:space="0" w:color="auto"/>
        <w:bottom w:val="none" w:sz="0" w:space="0" w:color="auto"/>
        <w:right w:val="none" w:sz="0" w:space="0" w:color="auto"/>
      </w:divBdr>
    </w:div>
    <w:div w:id="1504318609">
      <w:bodyDiv w:val="1"/>
      <w:marLeft w:val="0"/>
      <w:marRight w:val="0"/>
      <w:marTop w:val="0"/>
      <w:marBottom w:val="0"/>
      <w:divBdr>
        <w:top w:val="none" w:sz="0" w:space="0" w:color="auto"/>
        <w:left w:val="none" w:sz="0" w:space="0" w:color="auto"/>
        <w:bottom w:val="none" w:sz="0" w:space="0" w:color="auto"/>
        <w:right w:val="none" w:sz="0" w:space="0" w:color="auto"/>
      </w:divBdr>
    </w:div>
    <w:div w:id="1504399287">
      <w:bodyDiv w:val="1"/>
      <w:marLeft w:val="0"/>
      <w:marRight w:val="0"/>
      <w:marTop w:val="0"/>
      <w:marBottom w:val="0"/>
      <w:divBdr>
        <w:top w:val="none" w:sz="0" w:space="0" w:color="auto"/>
        <w:left w:val="none" w:sz="0" w:space="0" w:color="auto"/>
        <w:bottom w:val="none" w:sz="0" w:space="0" w:color="auto"/>
        <w:right w:val="none" w:sz="0" w:space="0" w:color="auto"/>
      </w:divBdr>
    </w:div>
    <w:div w:id="1703943180">
      <w:bodyDiv w:val="1"/>
      <w:marLeft w:val="0"/>
      <w:marRight w:val="0"/>
      <w:marTop w:val="0"/>
      <w:marBottom w:val="0"/>
      <w:divBdr>
        <w:top w:val="none" w:sz="0" w:space="0" w:color="auto"/>
        <w:left w:val="none" w:sz="0" w:space="0" w:color="auto"/>
        <w:bottom w:val="none" w:sz="0" w:space="0" w:color="auto"/>
        <w:right w:val="none" w:sz="0" w:space="0" w:color="auto"/>
      </w:divBdr>
      <w:divsChild>
        <w:div w:id="579410251">
          <w:marLeft w:val="0"/>
          <w:marRight w:val="0"/>
          <w:marTop w:val="0"/>
          <w:marBottom w:val="0"/>
          <w:divBdr>
            <w:top w:val="none" w:sz="0" w:space="0" w:color="auto"/>
            <w:left w:val="none" w:sz="0" w:space="0" w:color="auto"/>
            <w:bottom w:val="none" w:sz="0" w:space="0" w:color="auto"/>
            <w:right w:val="none" w:sz="0" w:space="0" w:color="auto"/>
          </w:divBdr>
        </w:div>
      </w:divsChild>
    </w:div>
    <w:div w:id="1719746479">
      <w:bodyDiv w:val="1"/>
      <w:marLeft w:val="0"/>
      <w:marRight w:val="0"/>
      <w:marTop w:val="0"/>
      <w:marBottom w:val="0"/>
      <w:divBdr>
        <w:top w:val="none" w:sz="0" w:space="0" w:color="auto"/>
        <w:left w:val="none" w:sz="0" w:space="0" w:color="auto"/>
        <w:bottom w:val="none" w:sz="0" w:space="0" w:color="auto"/>
        <w:right w:val="none" w:sz="0" w:space="0" w:color="auto"/>
      </w:divBdr>
    </w:div>
    <w:div w:id="1724525253">
      <w:bodyDiv w:val="1"/>
      <w:marLeft w:val="0"/>
      <w:marRight w:val="0"/>
      <w:marTop w:val="0"/>
      <w:marBottom w:val="0"/>
      <w:divBdr>
        <w:top w:val="none" w:sz="0" w:space="0" w:color="auto"/>
        <w:left w:val="none" w:sz="0" w:space="0" w:color="auto"/>
        <w:bottom w:val="none" w:sz="0" w:space="0" w:color="auto"/>
        <w:right w:val="none" w:sz="0" w:space="0" w:color="auto"/>
      </w:divBdr>
      <w:divsChild>
        <w:div w:id="1928536603">
          <w:marLeft w:val="0"/>
          <w:marRight w:val="0"/>
          <w:marTop w:val="0"/>
          <w:marBottom w:val="0"/>
          <w:divBdr>
            <w:top w:val="none" w:sz="0" w:space="0" w:color="auto"/>
            <w:left w:val="none" w:sz="0" w:space="0" w:color="auto"/>
            <w:bottom w:val="none" w:sz="0" w:space="0" w:color="auto"/>
            <w:right w:val="none" w:sz="0" w:space="0" w:color="auto"/>
          </w:divBdr>
        </w:div>
      </w:divsChild>
    </w:div>
    <w:div w:id="1780948042">
      <w:bodyDiv w:val="1"/>
      <w:marLeft w:val="0"/>
      <w:marRight w:val="0"/>
      <w:marTop w:val="0"/>
      <w:marBottom w:val="0"/>
      <w:divBdr>
        <w:top w:val="none" w:sz="0" w:space="0" w:color="auto"/>
        <w:left w:val="none" w:sz="0" w:space="0" w:color="auto"/>
        <w:bottom w:val="none" w:sz="0" w:space="0" w:color="auto"/>
        <w:right w:val="none" w:sz="0" w:space="0" w:color="auto"/>
      </w:divBdr>
    </w:div>
    <w:div w:id="1877615188">
      <w:bodyDiv w:val="1"/>
      <w:marLeft w:val="0"/>
      <w:marRight w:val="0"/>
      <w:marTop w:val="0"/>
      <w:marBottom w:val="0"/>
      <w:divBdr>
        <w:top w:val="none" w:sz="0" w:space="0" w:color="auto"/>
        <w:left w:val="none" w:sz="0" w:space="0" w:color="auto"/>
        <w:bottom w:val="none" w:sz="0" w:space="0" w:color="auto"/>
        <w:right w:val="none" w:sz="0" w:space="0" w:color="auto"/>
      </w:divBdr>
    </w:div>
    <w:div w:id="1879004218">
      <w:bodyDiv w:val="1"/>
      <w:marLeft w:val="0"/>
      <w:marRight w:val="0"/>
      <w:marTop w:val="0"/>
      <w:marBottom w:val="0"/>
      <w:divBdr>
        <w:top w:val="none" w:sz="0" w:space="0" w:color="auto"/>
        <w:left w:val="none" w:sz="0" w:space="0" w:color="auto"/>
        <w:bottom w:val="none" w:sz="0" w:space="0" w:color="auto"/>
        <w:right w:val="none" w:sz="0" w:space="0" w:color="auto"/>
      </w:divBdr>
    </w:div>
    <w:div w:id="1961690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www.bls.gov"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virginia.hanson@state.sd.us"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www.bls.gov"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bls.gov" TargetMode="External"/><Relationship Id="rId20" Type="http://schemas.openxmlformats.org/officeDocument/2006/relationships/hyperlink" Target="mailto:amy.gorham@state.sd.u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bls.gov" TargetMode="External"/><Relationship Id="rId23" Type="http://schemas.openxmlformats.org/officeDocument/2006/relationships/hyperlink" Target="mailto:roberta.montoya@usda.gov"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data.census.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Jennifer.sterling@state.sd.us"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usda.gov" TargetMode="External"/></Relationships>
</file>

<file path=word/theme/theme1.xml><?xml version="1.0" encoding="utf-8"?>
<a:theme xmlns:a="http://schemas.openxmlformats.org/drawingml/2006/main" name="Office Theme">
  <a:themeElements>
    <a:clrScheme name="OPS">
      <a:dk1>
        <a:srgbClr val="000000"/>
      </a:dk1>
      <a:lt1>
        <a:sysClr val="window" lastClr="FFFFFF"/>
      </a:lt1>
      <a:dk2>
        <a:srgbClr val="002D72"/>
      </a:dk2>
      <a:lt2>
        <a:srgbClr val="FFFFFF"/>
      </a:lt2>
      <a:accent1>
        <a:srgbClr val="005440"/>
      </a:accent1>
      <a:accent2>
        <a:srgbClr val="DDD9C3"/>
      </a:accent2>
      <a:accent3>
        <a:srgbClr val="D71D24"/>
      </a:accent3>
      <a:accent4>
        <a:srgbClr val="E7731F"/>
      </a:accent4>
      <a:accent5>
        <a:srgbClr val="74B743"/>
      </a:accent5>
      <a:accent6>
        <a:srgbClr val="5F4894"/>
      </a:accent6>
      <a:hlink>
        <a:srgbClr val="0563C1"/>
      </a:hlink>
      <a:folHlink>
        <a:srgbClr val="954F72"/>
      </a:folHlink>
    </a:clrScheme>
    <a:fontScheme name="OPS Report Style">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5f42ec3-4ee2-45fc-8d77-288bf2f0f986">
      <Terms xmlns="http://schemas.microsoft.com/office/infopath/2007/PartnerControls"/>
    </lcf76f155ced4ddcb4097134ff3c332f>
    <TaxCatchAll xmlns="73fb875a-8af9-4255-b008-0995492d31c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6EABF47CD1113448A96A17F6C8D13F9" ma:contentTypeVersion="15" ma:contentTypeDescription="Create a new document." ma:contentTypeScope="" ma:versionID="3b7ecdc9ffad1cc17c6f2e50caacf8de">
  <xsd:schema xmlns:xsd="http://www.w3.org/2001/XMLSchema" xmlns:xs="http://www.w3.org/2001/XMLSchema" xmlns:p="http://schemas.microsoft.com/office/2006/metadata/properties" xmlns:ns2="a5f42ec3-4ee2-45fc-8d77-288bf2f0f986" xmlns:ns3="442dd8d0-93bc-4a15-a2cd-49423a906912" xmlns:ns4="73fb875a-8af9-4255-b008-0995492d31cd" targetNamespace="http://schemas.microsoft.com/office/2006/metadata/properties" ma:root="true" ma:fieldsID="e1221e32e2668a9454248ba279941a6e" ns2:_="" ns3:_="" ns4:_="">
    <xsd:import namespace="a5f42ec3-4ee2-45fc-8d77-288bf2f0f986"/>
    <xsd:import namespace="442dd8d0-93bc-4a15-a2cd-49423a906912"/>
    <xsd:import namespace="73fb875a-8af9-4255-b008-0995492d3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42ec3-4ee2-45fc-8d77-288bf2f0f9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2dd8d0-93bc-4a15-a2cd-49423a90691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b875a-8af9-4255-b008-0995492d31cd"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d90a8fe-e73d-4f13-a30e-cb0f948fa66f}" ma:internalName="TaxCatchAll" ma:showField="CatchAllData" ma:web="442dd8d0-93bc-4a15-a2cd-49423a906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8ADF54-F487-4E38-AC69-D48F884B7B52}">
  <ds:schemaRefs>
    <ds:schemaRef ds:uri="http://schemas.microsoft.com/sharepoint/v3/contenttype/forms"/>
  </ds:schemaRefs>
</ds:datastoreItem>
</file>

<file path=customXml/itemProps2.xml><?xml version="1.0" encoding="utf-8"?>
<ds:datastoreItem xmlns:ds="http://schemas.openxmlformats.org/officeDocument/2006/customXml" ds:itemID="{9F9F22E6-9A09-4212-8CF9-4AA743503B54}">
  <ds:schemaRefs>
    <ds:schemaRef ds:uri="http://schemas.microsoft.com/office/2006/metadata/properties"/>
    <ds:schemaRef ds:uri="http://schemas.microsoft.com/office/infopath/2007/PartnerControls"/>
    <ds:schemaRef ds:uri="de509ecc-b253-4c37-8f4a-b9dba34bb333"/>
  </ds:schemaRefs>
</ds:datastoreItem>
</file>

<file path=customXml/itemProps3.xml><?xml version="1.0" encoding="utf-8"?>
<ds:datastoreItem xmlns:ds="http://schemas.openxmlformats.org/officeDocument/2006/customXml" ds:itemID="{8468406C-E536-46F8-9ABF-47E4DD236C7F}">
  <ds:schemaRefs>
    <ds:schemaRef ds:uri="http://schemas.openxmlformats.org/officeDocument/2006/bibliography"/>
  </ds:schemaRefs>
</ds:datastoreItem>
</file>

<file path=customXml/itemProps4.xml><?xml version="1.0" encoding="utf-8"?>
<ds:datastoreItem xmlns:ds="http://schemas.openxmlformats.org/officeDocument/2006/customXml" ds:itemID="{BF90EED1-004C-4D4B-80C4-2DA78F971C61}"/>
</file>

<file path=docProps/app.xml><?xml version="1.0" encoding="utf-8"?>
<Properties xmlns="http://schemas.openxmlformats.org/officeDocument/2006/extended-properties" xmlns:vt="http://schemas.openxmlformats.org/officeDocument/2006/docPropsVTypes">
  <Template>Normal</Template>
  <TotalTime>10</TotalTime>
  <Pages>5</Pages>
  <Words>1053</Words>
  <Characters>6007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SNAP</dc:creator>
  <cp:keywords/>
  <dc:description/>
  <cp:lastModifiedBy>Link, Riley - FNS</cp:lastModifiedBy>
  <cp:revision>2</cp:revision>
  <dcterms:created xsi:type="dcterms:W3CDTF">2024-08-08T15:08:00Z</dcterms:created>
  <dcterms:modified xsi:type="dcterms:W3CDTF">2024-08-08T15:08:00Z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0x01010086EABF47CD1113448A96A17F6C8D13F9</vt:lpwstr>
  </property>
</Properties>
</file>